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900"/>
        <w:gridCol w:w="6593"/>
      </w:tblGrid>
      <w:tr w:rsidR="00067FE2" w14:paraId="3C6642E3" w14:textId="77777777" w:rsidTr="00597872">
        <w:tc>
          <w:tcPr>
            <w:tcW w:w="1620" w:type="dxa"/>
            <w:tcBorders>
              <w:bottom w:val="single" w:sz="4" w:space="0" w:color="auto"/>
            </w:tcBorders>
            <w:shd w:val="clear" w:color="auto" w:fill="FFFFFF"/>
            <w:vAlign w:val="center"/>
          </w:tcPr>
          <w:p w14:paraId="1DB23675" w14:textId="77777777" w:rsidR="00067FE2" w:rsidRDefault="00067FE2" w:rsidP="002E33CA">
            <w:pPr>
              <w:pStyle w:val="Header"/>
              <w:spacing w:before="120" w:after="120"/>
            </w:pPr>
            <w:r>
              <w:t>NPRR Number</w:t>
            </w:r>
          </w:p>
        </w:tc>
        <w:tc>
          <w:tcPr>
            <w:tcW w:w="1327" w:type="dxa"/>
            <w:tcBorders>
              <w:bottom w:val="single" w:sz="4" w:space="0" w:color="auto"/>
            </w:tcBorders>
            <w:vAlign w:val="center"/>
          </w:tcPr>
          <w:p w14:paraId="58DFDEEC" w14:textId="6F2F416C" w:rsidR="00067FE2" w:rsidRDefault="00832772" w:rsidP="002E33CA">
            <w:pPr>
              <w:pStyle w:val="Header"/>
              <w:jc w:val="center"/>
            </w:pPr>
            <w:hyperlink r:id="rId8" w:history="1">
              <w:r w:rsidRPr="00832772">
                <w:rPr>
                  <w:rStyle w:val="Hyperlink"/>
                </w:rPr>
                <w:t>1286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593" w:type="dxa"/>
            <w:tcBorders>
              <w:bottom w:val="single" w:sz="4" w:space="0" w:color="auto"/>
            </w:tcBorders>
            <w:vAlign w:val="center"/>
          </w:tcPr>
          <w:p w14:paraId="58F14EBB" w14:textId="7A84A7B8" w:rsidR="00067FE2" w:rsidRDefault="00072868" w:rsidP="00F44236">
            <w:pPr>
              <w:pStyle w:val="Header"/>
            </w:pPr>
            <w:r>
              <w:t xml:space="preserve">Establish Multi-Value Criteria for </w:t>
            </w:r>
            <w:r w:rsidR="00C821DB">
              <w:t xml:space="preserve">Resiliency-Related </w:t>
            </w:r>
            <w:r>
              <w:t xml:space="preserve">Transmission </w:t>
            </w:r>
            <w:r w:rsidR="00DD7410">
              <w:t>Project Evaluation</w:t>
            </w:r>
          </w:p>
        </w:tc>
      </w:tr>
      <w:tr w:rsidR="00597872" w:rsidRPr="00E01925" w14:paraId="398BCBF4" w14:textId="77777777" w:rsidTr="00597872">
        <w:trPr>
          <w:trHeight w:val="629"/>
        </w:trPr>
        <w:tc>
          <w:tcPr>
            <w:tcW w:w="2947" w:type="dxa"/>
            <w:gridSpan w:val="2"/>
            <w:shd w:val="clear" w:color="auto" w:fill="FFFFFF"/>
            <w:vAlign w:val="center"/>
          </w:tcPr>
          <w:p w14:paraId="12E29994" w14:textId="3595DBAB" w:rsidR="00597872" w:rsidRPr="00597872" w:rsidRDefault="00597872" w:rsidP="00597872">
            <w:pPr>
              <w:pStyle w:val="Header"/>
              <w:rPr>
                <w:bCs w:val="0"/>
              </w:rPr>
            </w:pPr>
            <w:r w:rsidRPr="00E01925">
              <w:rPr>
                <w:bCs w:val="0"/>
              </w:rPr>
              <w:t xml:space="preserve">Date </w:t>
            </w:r>
            <w:r>
              <w:rPr>
                <w:bCs w:val="0"/>
              </w:rPr>
              <w:t>of Decision</w:t>
            </w:r>
          </w:p>
        </w:tc>
        <w:tc>
          <w:tcPr>
            <w:tcW w:w="7493" w:type="dxa"/>
            <w:gridSpan w:val="2"/>
            <w:shd w:val="clear" w:color="auto" w:fill="FFFFFF"/>
            <w:vAlign w:val="center"/>
          </w:tcPr>
          <w:p w14:paraId="16A45634" w14:textId="5118F075" w:rsidR="00597872" w:rsidRPr="00E01925" w:rsidRDefault="00597872" w:rsidP="00176375">
            <w:pPr>
              <w:pStyle w:val="NormalArial"/>
              <w:spacing w:before="120" w:after="120"/>
            </w:pPr>
            <w:r>
              <w:t>June 11</w:t>
            </w:r>
            <w:r>
              <w:t>, 2025</w:t>
            </w:r>
          </w:p>
        </w:tc>
      </w:tr>
      <w:tr w:rsidR="00597872" w:rsidRPr="00E01925" w14:paraId="7CCA4A98" w14:textId="77777777" w:rsidTr="00597872">
        <w:trPr>
          <w:trHeight w:val="629"/>
        </w:trPr>
        <w:tc>
          <w:tcPr>
            <w:tcW w:w="2947" w:type="dxa"/>
            <w:gridSpan w:val="2"/>
            <w:shd w:val="clear" w:color="auto" w:fill="FFFFFF"/>
            <w:vAlign w:val="center"/>
          </w:tcPr>
          <w:p w14:paraId="1D56644D" w14:textId="671826D6" w:rsidR="00597872" w:rsidRPr="00E01925" w:rsidRDefault="00597872" w:rsidP="00597872">
            <w:pPr>
              <w:pStyle w:val="Header"/>
              <w:rPr>
                <w:bCs w:val="0"/>
              </w:rPr>
            </w:pPr>
            <w:r>
              <w:rPr>
                <w:bCs w:val="0"/>
              </w:rPr>
              <w:t>Action</w:t>
            </w:r>
          </w:p>
        </w:tc>
        <w:tc>
          <w:tcPr>
            <w:tcW w:w="7493" w:type="dxa"/>
            <w:gridSpan w:val="2"/>
            <w:shd w:val="clear" w:color="auto" w:fill="FFFFFF"/>
            <w:vAlign w:val="center"/>
          </w:tcPr>
          <w:p w14:paraId="1652AD2D" w14:textId="54BB0BAE" w:rsidR="00597872" w:rsidDel="00597872" w:rsidRDefault="00597872" w:rsidP="00176375">
            <w:pPr>
              <w:pStyle w:val="NormalArial"/>
              <w:spacing w:before="120" w:after="120"/>
            </w:pPr>
            <w:r>
              <w:t>Tabled</w:t>
            </w:r>
          </w:p>
        </w:tc>
      </w:tr>
      <w:tr w:rsidR="00597872" w:rsidRPr="00E01925" w14:paraId="27E985E6" w14:textId="77777777" w:rsidTr="00597872">
        <w:trPr>
          <w:trHeight w:val="710"/>
        </w:trPr>
        <w:tc>
          <w:tcPr>
            <w:tcW w:w="2947" w:type="dxa"/>
            <w:gridSpan w:val="2"/>
            <w:shd w:val="clear" w:color="auto" w:fill="FFFFFF"/>
            <w:vAlign w:val="center"/>
          </w:tcPr>
          <w:p w14:paraId="65861BEF" w14:textId="44CDA154" w:rsidR="00597872" w:rsidRPr="00597872" w:rsidRDefault="00597872" w:rsidP="00597872">
            <w:pPr>
              <w:pStyle w:val="Header"/>
            </w:pPr>
            <w:r>
              <w:t>Timeline</w:t>
            </w:r>
          </w:p>
        </w:tc>
        <w:tc>
          <w:tcPr>
            <w:tcW w:w="7493" w:type="dxa"/>
            <w:gridSpan w:val="2"/>
            <w:shd w:val="clear" w:color="auto" w:fill="FFFFFF"/>
            <w:vAlign w:val="center"/>
          </w:tcPr>
          <w:p w14:paraId="4E0B708C" w14:textId="770E5256" w:rsidR="00597872" w:rsidRPr="00597872" w:rsidRDefault="00597872" w:rsidP="00F44236">
            <w:pPr>
              <w:pStyle w:val="Header"/>
              <w:rPr>
                <w:b w:val="0"/>
                <w:bCs w:val="0"/>
              </w:rPr>
            </w:pPr>
            <w:r w:rsidRPr="00597872">
              <w:rPr>
                <w:b w:val="0"/>
                <w:bCs w:val="0"/>
              </w:rPr>
              <w:t>Normal</w:t>
            </w:r>
          </w:p>
        </w:tc>
      </w:tr>
      <w:tr w:rsidR="00597872" w:rsidRPr="00E01925" w14:paraId="0593FFEF" w14:textId="77777777" w:rsidTr="00597872">
        <w:trPr>
          <w:trHeight w:val="710"/>
        </w:trPr>
        <w:tc>
          <w:tcPr>
            <w:tcW w:w="2947" w:type="dxa"/>
            <w:gridSpan w:val="2"/>
            <w:shd w:val="clear" w:color="auto" w:fill="FFFFFF"/>
            <w:vAlign w:val="center"/>
          </w:tcPr>
          <w:p w14:paraId="09EB91C0" w14:textId="4E436DF2" w:rsidR="00597872" w:rsidDel="00597872" w:rsidRDefault="00597872" w:rsidP="00597872">
            <w:pPr>
              <w:pStyle w:val="Header"/>
            </w:pPr>
            <w:r>
              <w:t>Proposed Effective Date</w:t>
            </w:r>
          </w:p>
        </w:tc>
        <w:tc>
          <w:tcPr>
            <w:tcW w:w="7493" w:type="dxa"/>
            <w:gridSpan w:val="2"/>
            <w:shd w:val="clear" w:color="auto" w:fill="FFFFFF"/>
            <w:vAlign w:val="center"/>
          </w:tcPr>
          <w:p w14:paraId="2D432FF8" w14:textId="507629EC" w:rsidR="00597872" w:rsidRPr="00597872" w:rsidRDefault="00597872" w:rsidP="00F44236">
            <w:pPr>
              <w:pStyle w:val="Header"/>
              <w:rPr>
                <w:b w:val="0"/>
                <w:bCs w:val="0"/>
              </w:rPr>
            </w:pPr>
            <w:r>
              <w:rPr>
                <w:b w:val="0"/>
                <w:bCs w:val="0"/>
              </w:rPr>
              <w:t>To be determined</w:t>
            </w:r>
          </w:p>
        </w:tc>
      </w:tr>
      <w:tr w:rsidR="00597872" w:rsidRPr="00E01925" w14:paraId="3B1C77FD" w14:textId="77777777" w:rsidTr="00597872">
        <w:trPr>
          <w:trHeight w:val="710"/>
        </w:trPr>
        <w:tc>
          <w:tcPr>
            <w:tcW w:w="2947" w:type="dxa"/>
            <w:gridSpan w:val="2"/>
            <w:shd w:val="clear" w:color="auto" w:fill="FFFFFF"/>
            <w:vAlign w:val="center"/>
          </w:tcPr>
          <w:p w14:paraId="4A753805" w14:textId="4443D78D" w:rsidR="00597872" w:rsidDel="00597872" w:rsidRDefault="00597872" w:rsidP="00597872">
            <w:pPr>
              <w:pStyle w:val="Header"/>
            </w:pPr>
            <w:r>
              <w:t>Priority and Rank Assigned</w:t>
            </w:r>
          </w:p>
        </w:tc>
        <w:tc>
          <w:tcPr>
            <w:tcW w:w="7493" w:type="dxa"/>
            <w:gridSpan w:val="2"/>
            <w:shd w:val="clear" w:color="auto" w:fill="FFFFFF"/>
            <w:vAlign w:val="center"/>
          </w:tcPr>
          <w:p w14:paraId="0DF2EA8A" w14:textId="6EB12503" w:rsidR="00597872" w:rsidRPr="00597872" w:rsidRDefault="00597872" w:rsidP="00F44236">
            <w:pPr>
              <w:pStyle w:val="Header"/>
              <w:rPr>
                <w:b w:val="0"/>
                <w:bCs w:val="0"/>
              </w:rPr>
            </w:pPr>
            <w:r>
              <w:rPr>
                <w:b w:val="0"/>
                <w:bCs w:val="0"/>
              </w:rPr>
              <w:t>To be determined</w:t>
            </w:r>
          </w:p>
        </w:tc>
      </w:tr>
      <w:tr w:rsidR="009D17F0" w14:paraId="117EEC9D" w14:textId="77777777" w:rsidTr="00597872">
        <w:trPr>
          <w:trHeight w:val="773"/>
        </w:trPr>
        <w:tc>
          <w:tcPr>
            <w:tcW w:w="2947" w:type="dxa"/>
            <w:gridSpan w:val="2"/>
            <w:tcBorders>
              <w:top w:val="single" w:sz="4" w:space="0" w:color="auto"/>
              <w:bottom w:val="single" w:sz="4" w:space="0" w:color="auto"/>
            </w:tcBorders>
            <w:shd w:val="clear" w:color="auto" w:fill="FFFFFF"/>
            <w:vAlign w:val="center"/>
          </w:tcPr>
          <w:p w14:paraId="598A8D29" w14:textId="77777777" w:rsidR="009D17F0" w:rsidRDefault="0007682E" w:rsidP="002E33CA">
            <w:pPr>
              <w:pStyle w:val="Header"/>
              <w:spacing w:before="120" w:after="120"/>
            </w:pPr>
            <w:r>
              <w:t>Nodal Protocol Sections</w:t>
            </w:r>
            <w:r w:rsidR="009D17F0">
              <w:t xml:space="preserve"> Requiring Revision </w:t>
            </w:r>
          </w:p>
        </w:tc>
        <w:tc>
          <w:tcPr>
            <w:tcW w:w="7493" w:type="dxa"/>
            <w:gridSpan w:val="2"/>
            <w:tcBorders>
              <w:top w:val="single" w:sz="4" w:space="0" w:color="auto"/>
            </w:tcBorders>
            <w:vAlign w:val="center"/>
          </w:tcPr>
          <w:p w14:paraId="3356516F" w14:textId="5597DA96" w:rsidR="009D17F0" w:rsidRPr="00FB509B" w:rsidRDefault="00072868" w:rsidP="00F44236">
            <w:pPr>
              <w:pStyle w:val="NormalArial"/>
            </w:pPr>
            <w:r>
              <w:t>3.11.2, Planning Criteria</w:t>
            </w:r>
          </w:p>
        </w:tc>
      </w:tr>
      <w:tr w:rsidR="00C9766A" w14:paraId="112502C0" w14:textId="77777777" w:rsidTr="00597872">
        <w:trPr>
          <w:trHeight w:val="518"/>
        </w:trPr>
        <w:tc>
          <w:tcPr>
            <w:tcW w:w="2947" w:type="dxa"/>
            <w:gridSpan w:val="2"/>
            <w:tcBorders>
              <w:bottom w:val="single" w:sz="4" w:space="0" w:color="auto"/>
            </w:tcBorders>
            <w:shd w:val="clear" w:color="auto" w:fill="FFFFFF"/>
            <w:vAlign w:val="center"/>
          </w:tcPr>
          <w:p w14:paraId="4D47FBFB" w14:textId="77777777" w:rsidR="00C9766A" w:rsidRDefault="00625E5D" w:rsidP="002E33C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493" w:type="dxa"/>
            <w:gridSpan w:val="2"/>
            <w:tcBorders>
              <w:bottom w:val="single" w:sz="4" w:space="0" w:color="auto"/>
            </w:tcBorders>
            <w:vAlign w:val="center"/>
          </w:tcPr>
          <w:p w14:paraId="5D9AA7D2" w14:textId="3DFCFCBB" w:rsidR="00C9766A" w:rsidRPr="00FB509B" w:rsidRDefault="00072868" w:rsidP="00176375">
            <w:pPr>
              <w:pStyle w:val="NormalArial"/>
              <w:spacing w:before="120" w:after="120"/>
            </w:pPr>
            <w:r>
              <w:t>None</w:t>
            </w:r>
          </w:p>
        </w:tc>
      </w:tr>
      <w:tr w:rsidR="009D17F0" w14:paraId="37367474" w14:textId="77777777" w:rsidTr="00597872">
        <w:trPr>
          <w:trHeight w:val="518"/>
        </w:trPr>
        <w:tc>
          <w:tcPr>
            <w:tcW w:w="294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493" w:type="dxa"/>
            <w:gridSpan w:val="2"/>
            <w:tcBorders>
              <w:bottom w:val="single" w:sz="4" w:space="0" w:color="auto"/>
            </w:tcBorders>
            <w:vAlign w:val="center"/>
          </w:tcPr>
          <w:p w14:paraId="6A00AE95" w14:textId="3F1B1EBE" w:rsidR="009D17F0" w:rsidRPr="00FB509B" w:rsidRDefault="00093BB2" w:rsidP="002E33CA">
            <w:pPr>
              <w:pStyle w:val="NormalArial"/>
              <w:spacing w:before="120" w:after="120"/>
            </w:pPr>
            <w:r>
              <w:rPr>
                <w:iCs/>
                <w:kern w:val="24"/>
              </w:rPr>
              <w:t xml:space="preserve">This Nodal Protocol Revision Request (NPRR) establishes new planning criteria </w:t>
            </w:r>
            <w:r w:rsidRPr="00BE26FC">
              <w:rPr>
                <w:iCs/>
                <w:kern w:val="24"/>
              </w:rPr>
              <w:t xml:space="preserve">to address the process for determining whether a project that </w:t>
            </w:r>
            <w:r w:rsidR="00A24304">
              <w:rPr>
                <w:iCs/>
                <w:kern w:val="24"/>
              </w:rPr>
              <w:t>addresses a</w:t>
            </w:r>
            <w:r w:rsidRPr="00BE26FC">
              <w:rPr>
                <w:iCs/>
                <w:kern w:val="24"/>
              </w:rPr>
              <w:t xml:space="preserve"> resiliency </w:t>
            </w:r>
            <w:r w:rsidR="00A24304">
              <w:rPr>
                <w:iCs/>
                <w:kern w:val="24"/>
              </w:rPr>
              <w:t>issue</w:t>
            </w:r>
            <w:r w:rsidRPr="00BE26FC">
              <w:rPr>
                <w:iCs/>
                <w:kern w:val="24"/>
              </w:rPr>
              <w:t xml:space="preserve"> provides sufficient benefit balanced with economic savings or reliability benefits, in accordance with 16 </w:t>
            </w:r>
            <w:r w:rsidR="009E7EF2">
              <w:rPr>
                <w:iCs/>
                <w:kern w:val="24"/>
              </w:rPr>
              <w:t>Texas Administrative Code (</w:t>
            </w:r>
            <w:r w:rsidRPr="00BE26FC">
              <w:rPr>
                <w:iCs/>
                <w:kern w:val="24"/>
              </w:rPr>
              <w:t>TAC</w:t>
            </w:r>
            <w:r w:rsidR="009E7EF2">
              <w:rPr>
                <w:iCs/>
                <w:kern w:val="24"/>
              </w:rPr>
              <w:t>)</w:t>
            </w:r>
            <w:r w:rsidRPr="00BE26FC">
              <w:rPr>
                <w:iCs/>
                <w:kern w:val="24"/>
              </w:rPr>
              <w:t xml:space="preserve"> §</w:t>
            </w:r>
            <w:r w:rsidR="009E7EF2">
              <w:rPr>
                <w:iCs/>
                <w:kern w:val="24"/>
              </w:rPr>
              <w:t> </w:t>
            </w:r>
            <w:r w:rsidRPr="00BE26FC">
              <w:rPr>
                <w:iCs/>
                <w:kern w:val="24"/>
              </w:rPr>
              <w:t>25.101(b)(3)(A)(iii).</w:t>
            </w:r>
            <w:r>
              <w:rPr>
                <w:iCs/>
                <w:kern w:val="24"/>
              </w:rPr>
              <w:t xml:space="preserve"> </w:t>
            </w:r>
            <w:r w:rsidR="00501A51">
              <w:rPr>
                <w:iCs/>
                <w:kern w:val="24"/>
              </w:rPr>
              <w:t xml:space="preserve"> </w:t>
            </w:r>
            <w:r>
              <w:rPr>
                <w:iCs/>
                <w:kern w:val="24"/>
              </w:rPr>
              <w:t xml:space="preserve">Cleanups are also included in </w:t>
            </w:r>
            <w:r w:rsidR="00501A51">
              <w:rPr>
                <w:iCs/>
                <w:kern w:val="24"/>
              </w:rPr>
              <w:t>Section</w:t>
            </w:r>
            <w:r>
              <w:rPr>
                <w:iCs/>
                <w:kern w:val="24"/>
              </w:rPr>
              <w:t xml:space="preserve"> 3.11.2 to address the inconsistent use of terminology and delete </w:t>
            </w:r>
            <w:r w:rsidR="009E7EF2">
              <w:rPr>
                <w:iCs/>
                <w:kern w:val="24"/>
              </w:rPr>
              <w:t>certain</w:t>
            </w:r>
            <w:r>
              <w:rPr>
                <w:iCs/>
                <w:kern w:val="24"/>
              </w:rPr>
              <w:t xml:space="preserve"> obsolete language.  </w:t>
            </w:r>
          </w:p>
        </w:tc>
      </w:tr>
      <w:tr w:rsidR="009D17F0" w14:paraId="7C0519CA" w14:textId="77777777" w:rsidTr="00597872">
        <w:trPr>
          <w:trHeight w:val="518"/>
        </w:trPr>
        <w:tc>
          <w:tcPr>
            <w:tcW w:w="2947" w:type="dxa"/>
            <w:gridSpan w:val="2"/>
            <w:shd w:val="clear" w:color="auto" w:fill="FFFFFF"/>
            <w:vAlign w:val="center"/>
          </w:tcPr>
          <w:p w14:paraId="3F1E5650" w14:textId="77777777" w:rsidR="009D17F0" w:rsidRDefault="009D17F0" w:rsidP="00F44236">
            <w:pPr>
              <w:pStyle w:val="Header"/>
            </w:pPr>
            <w:r>
              <w:t>Reason for Revision</w:t>
            </w:r>
          </w:p>
        </w:tc>
        <w:tc>
          <w:tcPr>
            <w:tcW w:w="7493" w:type="dxa"/>
            <w:gridSpan w:val="2"/>
            <w:vAlign w:val="center"/>
          </w:tcPr>
          <w:p w14:paraId="43F2A15B" w14:textId="74973ABB"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15A7F46"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84DBDEE"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59FD6B4"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292A6432" w:rsidR="00E71C39" w:rsidRDefault="00E71C39" w:rsidP="00E71C39">
            <w:pPr>
              <w:pStyle w:val="NormalArial"/>
              <w:spacing w:before="120"/>
              <w:rPr>
                <w:iCs/>
                <w:kern w:val="24"/>
              </w:rPr>
            </w:pPr>
            <w:r w:rsidRPr="006629C8">
              <w:lastRenderedPageBreak/>
              <w:object w:dxaOrig="1440" w:dyaOrig="1440"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68CAA7E1"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8A3320">
        <w:trPr>
          <w:trHeight w:val="518"/>
        </w:trPr>
        <w:tc>
          <w:tcPr>
            <w:tcW w:w="2947" w:type="dxa"/>
            <w:gridSpan w:val="2"/>
            <w:shd w:val="clear" w:color="auto" w:fill="FFFFFF"/>
            <w:vAlign w:val="center"/>
          </w:tcPr>
          <w:p w14:paraId="3233AB64" w14:textId="77777777" w:rsidR="00625E5D" w:rsidRDefault="00555554" w:rsidP="00F44236">
            <w:pPr>
              <w:pStyle w:val="Header"/>
            </w:pPr>
            <w:r>
              <w:lastRenderedPageBreak/>
              <w:t>Justification of Reason for Revision and Market Impacts</w:t>
            </w:r>
          </w:p>
          <w:p w14:paraId="6ABB5F27" w14:textId="61EC6BB8" w:rsidR="00516A8B" w:rsidRPr="00516A8B" w:rsidRDefault="00516A8B" w:rsidP="002E33CA"/>
        </w:tc>
        <w:tc>
          <w:tcPr>
            <w:tcW w:w="7493" w:type="dxa"/>
            <w:gridSpan w:val="2"/>
            <w:vAlign w:val="center"/>
          </w:tcPr>
          <w:p w14:paraId="0F7CCF81" w14:textId="232A24C6" w:rsidR="00820D3F" w:rsidRPr="00820D3F" w:rsidRDefault="00BC23E0" w:rsidP="002E33CA">
            <w:pPr>
              <w:pStyle w:val="NormalArial"/>
              <w:spacing w:before="120" w:after="120"/>
              <w:rPr>
                <w:iCs/>
                <w:kern w:val="24"/>
              </w:rPr>
            </w:pPr>
            <w:r>
              <w:rPr>
                <w:iCs/>
                <w:kern w:val="24"/>
              </w:rPr>
              <w:t>T</w:t>
            </w:r>
            <w:r w:rsidRPr="00820D3F">
              <w:rPr>
                <w:iCs/>
                <w:kern w:val="24"/>
              </w:rPr>
              <w:t xml:space="preserve">he </w:t>
            </w:r>
            <w:r>
              <w:rPr>
                <w:iCs/>
                <w:kern w:val="24"/>
              </w:rPr>
              <w:t>Public Utility Commission of Texas (</w:t>
            </w:r>
            <w:r w:rsidRPr="00820D3F">
              <w:rPr>
                <w:iCs/>
                <w:kern w:val="24"/>
              </w:rPr>
              <w:t>PUCT</w:t>
            </w:r>
            <w:r>
              <w:rPr>
                <w:iCs/>
                <w:kern w:val="24"/>
              </w:rPr>
              <w:t>)</w:t>
            </w:r>
            <w:r w:rsidRPr="00820D3F">
              <w:rPr>
                <w:iCs/>
                <w:kern w:val="24"/>
              </w:rPr>
              <w:t xml:space="preserve"> </w:t>
            </w:r>
            <w:r>
              <w:rPr>
                <w:iCs/>
                <w:kern w:val="24"/>
              </w:rPr>
              <w:t>adopted</w:t>
            </w:r>
            <w:r w:rsidR="00820D3F" w:rsidRPr="00820D3F">
              <w:rPr>
                <w:iCs/>
                <w:kern w:val="24"/>
              </w:rPr>
              <w:t xml:space="preserve"> 16 TAC § 25.101(b)(3)(A)(iii)</w:t>
            </w:r>
            <w:r>
              <w:rPr>
                <w:iCs/>
                <w:kern w:val="24"/>
              </w:rPr>
              <w:t xml:space="preserve"> to allow transmission projects </w:t>
            </w:r>
            <w:r w:rsidR="004E340E">
              <w:rPr>
                <w:iCs/>
                <w:kern w:val="24"/>
              </w:rPr>
              <w:t xml:space="preserve">that are </w:t>
            </w:r>
            <w:r w:rsidR="00577D3B">
              <w:rPr>
                <w:iCs/>
                <w:kern w:val="24"/>
              </w:rPr>
              <w:t xml:space="preserve">submitted as reliability or economic projects but that do not fully meet reliability or economic criteria to nevertheless be </w:t>
            </w:r>
            <w:r w:rsidR="007D3913">
              <w:rPr>
                <w:iCs/>
                <w:kern w:val="24"/>
              </w:rPr>
              <w:t xml:space="preserve">eligible for </w:t>
            </w:r>
            <w:r w:rsidR="00577D3B">
              <w:rPr>
                <w:iCs/>
                <w:kern w:val="24"/>
              </w:rPr>
              <w:t>approv</w:t>
            </w:r>
            <w:r w:rsidR="007D3913">
              <w:rPr>
                <w:iCs/>
                <w:kern w:val="24"/>
              </w:rPr>
              <w:t>al</w:t>
            </w:r>
            <w:r w:rsidR="00577D3B">
              <w:rPr>
                <w:iCs/>
                <w:kern w:val="24"/>
              </w:rPr>
              <w:t xml:space="preserve"> if </w:t>
            </w:r>
            <w:r w:rsidR="004E340E">
              <w:rPr>
                <w:iCs/>
                <w:kern w:val="24"/>
              </w:rPr>
              <w:t xml:space="preserve">1) </w:t>
            </w:r>
            <w:r w:rsidR="00577D3B">
              <w:rPr>
                <w:iCs/>
                <w:kern w:val="24"/>
              </w:rPr>
              <w:t>the</w:t>
            </w:r>
            <w:r w:rsidR="001E13FA">
              <w:rPr>
                <w:iCs/>
                <w:kern w:val="24"/>
              </w:rPr>
              <w:t xml:space="preserve"> project</w:t>
            </w:r>
            <w:r>
              <w:rPr>
                <w:iCs/>
                <w:kern w:val="24"/>
              </w:rPr>
              <w:t xml:space="preserve"> </w:t>
            </w:r>
            <w:r w:rsidR="00577D3B">
              <w:rPr>
                <w:iCs/>
                <w:kern w:val="24"/>
              </w:rPr>
              <w:t>address</w:t>
            </w:r>
            <w:r w:rsidR="001E13FA">
              <w:rPr>
                <w:iCs/>
                <w:kern w:val="24"/>
              </w:rPr>
              <w:t>es</w:t>
            </w:r>
            <w:r w:rsidR="00577D3B">
              <w:rPr>
                <w:iCs/>
                <w:kern w:val="24"/>
              </w:rPr>
              <w:t xml:space="preserve"> a resiliency issue identified in the </w:t>
            </w:r>
            <w:r w:rsidR="00577D3B" w:rsidRPr="008C603E">
              <w:rPr>
                <w:iCs/>
                <w:kern w:val="24"/>
              </w:rPr>
              <w:t>Grid Reliability and Resiliency Assessment</w:t>
            </w:r>
            <w:r w:rsidR="00577D3B">
              <w:rPr>
                <w:iCs/>
                <w:kern w:val="24"/>
              </w:rPr>
              <w:t xml:space="preserve"> (GRRA)</w:t>
            </w:r>
            <w:r w:rsidR="004E340E">
              <w:rPr>
                <w:iCs/>
                <w:kern w:val="24"/>
              </w:rPr>
              <w:t>;</w:t>
            </w:r>
            <w:r w:rsidR="00577D3B">
              <w:rPr>
                <w:iCs/>
                <w:kern w:val="24"/>
              </w:rPr>
              <w:t xml:space="preserve"> and</w:t>
            </w:r>
            <w:r w:rsidR="003978E5">
              <w:rPr>
                <w:iCs/>
                <w:kern w:val="24"/>
              </w:rPr>
              <w:t xml:space="preserve"> </w:t>
            </w:r>
            <w:r w:rsidR="004E340E">
              <w:rPr>
                <w:iCs/>
                <w:kern w:val="24"/>
              </w:rPr>
              <w:t xml:space="preserve">2) </w:t>
            </w:r>
            <w:r w:rsidR="003978E5">
              <w:rPr>
                <w:iCs/>
                <w:kern w:val="24"/>
              </w:rPr>
              <w:t>the</w:t>
            </w:r>
            <w:r w:rsidR="00577D3B">
              <w:rPr>
                <w:iCs/>
                <w:kern w:val="24"/>
              </w:rPr>
              <w:t xml:space="preserve"> </w:t>
            </w:r>
            <w:r w:rsidR="001E13FA">
              <w:rPr>
                <w:iCs/>
                <w:kern w:val="24"/>
              </w:rPr>
              <w:t xml:space="preserve">combination of </w:t>
            </w:r>
            <w:r>
              <w:rPr>
                <w:iCs/>
                <w:kern w:val="24"/>
              </w:rPr>
              <w:t xml:space="preserve">resiliency benefits </w:t>
            </w:r>
            <w:r w:rsidR="001E13FA">
              <w:rPr>
                <w:iCs/>
                <w:kern w:val="24"/>
              </w:rPr>
              <w:t>and</w:t>
            </w:r>
            <w:r>
              <w:rPr>
                <w:iCs/>
                <w:kern w:val="24"/>
              </w:rPr>
              <w:t xml:space="preserve"> economic savings or reliability benefits</w:t>
            </w:r>
            <w:r w:rsidR="001E13FA">
              <w:rPr>
                <w:iCs/>
                <w:kern w:val="24"/>
              </w:rPr>
              <w:t xml:space="preserve"> </w:t>
            </w:r>
            <w:r w:rsidR="003978E5">
              <w:rPr>
                <w:iCs/>
                <w:kern w:val="24"/>
              </w:rPr>
              <w:t>is</w:t>
            </w:r>
            <w:r w:rsidR="001E13FA">
              <w:rPr>
                <w:iCs/>
                <w:kern w:val="24"/>
              </w:rPr>
              <w:t xml:space="preserve"> s</w:t>
            </w:r>
            <w:r w:rsidR="00EC7204">
              <w:rPr>
                <w:iCs/>
                <w:kern w:val="24"/>
              </w:rPr>
              <w:t>ufficient</w:t>
            </w:r>
            <w:r>
              <w:rPr>
                <w:iCs/>
                <w:kern w:val="24"/>
              </w:rPr>
              <w:t xml:space="preserve">.  </w:t>
            </w:r>
            <w:r w:rsidR="00577D3B">
              <w:rPr>
                <w:iCs/>
                <w:kern w:val="24"/>
              </w:rPr>
              <w:t>Subsections 25.101(b)(3)(A)</w:t>
            </w:r>
            <w:r w:rsidR="00890AB0">
              <w:rPr>
                <w:iCs/>
                <w:kern w:val="24"/>
              </w:rPr>
              <w:t>(iii)</w:t>
            </w:r>
            <w:r w:rsidR="00820D3F" w:rsidRPr="00820D3F">
              <w:rPr>
                <w:iCs/>
                <w:kern w:val="24"/>
              </w:rPr>
              <w:t>(I)-(IV)</w:t>
            </w:r>
            <w:r w:rsidR="00577D3B">
              <w:rPr>
                <w:iCs/>
                <w:kern w:val="24"/>
              </w:rPr>
              <w:t xml:space="preserve"> establish the factors that</w:t>
            </w:r>
            <w:r w:rsidR="00820D3F" w:rsidRPr="00820D3F">
              <w:rPr>
                <w:iCs/>
                <w:kern w:val="24"/>
              </w:rPr>
              <w:t xml:space="preserve"> the PUCT will consider in determining whether to approve a transmission project on resiliency grounds: </w:t>
            </w:r>
          </w:p>
          <w:p w14:paraId="423131D3" w14:textId="69829BE7" w:rsidR="00820D3F" w:rsidRPr="00820D3F" w:rsidRDefault="00820D3F" w:rsidP="002E33CA">
            <w:pPr>
              <w:pStyle w:val="NormalArial"/>
              <w:numPr>
                <w:ilvl w:val="0"/>
                <w:numId w:val="21"/>
              </w:numPr>
              <w:spacing w:before="120" w:after="120"/>
              <w:ind w:left="679" w:hanging="270"/>
              <w:rPr>
                <w:iCs/>
                <w:kern w:val="24"/>
              </w:rPr>
            </w:pPr>
            <w:r w:rsidRPr="00820D3F">
              <w:rPr>
                <w:iCs/>
                <w:kern w:val="24"/>
              </w:rPr>
              <w:t xml:space="preserve">“the margin by which the transmission project was unable to demonstrate sufficient economic savings or reliability benefits to merit approval on those grounds; </w:t>
            </w:r>
          </w:p>
          <w:p w14:paraId="74513AB3" w14:textId="100E9C37" w:rsidR="00820D3F" w:rsidRPr="00820D3F" w:rsidRDefault="00820D3F" w:rsidP="002E33CA">
            <w:pPr>
              <w:pStyle w:val="NormalArial"/>
              <w:numPr>
                <w:ilvl w:val="0"/>
                <w:numId w:val="21"/>
              </w:numPr>
              <w:spacing w:before="120" w:after="120"/>
              <w:ind w:left="679" w:hanging="270"/>
              <w:rPr>
                <w:iCs/>
                <w:kern w:val="24"/>
              </w:rPr>
            </w:pPr>
            <w:r w:rsidRPr="00820D3F">
              <w:rPr>
                <w:iCs/>
                <w:kern w:val="24"/>
              </w:rPr>
              <w:t>whether the resiliency benefits the transmission project would provide by reducing the impacts to customers of potential outages caused by regional extreme weather scenarios are sufficient to compensate for the project’s inability to demonstrate sufficient economic savings or reliability benefits to merit approval on those grounds</w:t>
            </w:r>
            <w:r w:rsidR="00F92B82">
              <w:rPr>
                <w:iCs/>
                <w:kern w:val="24"/>
              </w:rPr>
              <w:t>[</w:t>
            </w:r>
            <w:r w:rsidRPr="00820D3F">
              <w:rPr>
                <w:iCs/>
                <w:kern w:val="24"/>
              </w:rPr>
              <w:t>;</w:t>
            </w:r>
            <w:r w:rsidR="00F92B82">
              <w:rPr>
                <w:iCs/>
                <w:kern w:val="24"/>
              </w:rPr>
              <w:t>]</w:t>
            </w:r>
            <w:r w:rsidRPr="00820D3F">
              <w:rPr>
                <w:iCs/>
                <w:kern w:val="24"/>
              </w:rPr>
              <w:t xml:space="preserve"> </w:t>
            </w:r>
          </w:p>
          <w:p w14:paraId="6B45D711" w14:textId="503A0AF5" w:rsidR="00820D3F" w:rsidRPr="00820D3F" w:rsidRDefault="00820D3F" w:rsidP="002E33CA">
            <w:pPr>
              <w:pStyle w:val="NormalArial"/>
              <w:numPr>
                <w:ilvl w:val="0"/>
                <w:numId w:val="21"/>
              </w:numPr>
              <w:spacing w:before="120" w:after="120"/>
              <w:ind w:left="679" w:hanging="270"/>
              <w:rPr>
                <w:iCs/>
                <w:kern w:val="24"/>
              </w:rPr>
            </w:pPr>
            <w:r w:rsidRPr="00820D3F">
              <w:rPr>
                <w:iCs/>
                <w:kern w:val="24"/>
              </w:rPr>
              <w:t>the cost effectiveness of the transmission project’s ability to address the resiliency issue identified by ERCOT compared to other possible solutions</w:t>
            </w:r>
            <w:r w:rsidR="00F92B82">
              <w:rPr>
                <w:iCs/>
                <w:kern w:val="24"/>
              </w:rPr>
              <w:t>[</w:t>
            </w:r>
            <w:r w:rsidRPr="00820D3F">
              <w:rPr>
                <w:iCs/>
                <w:kern w:val="24"/>
              </w:rPr>
              <w:t>; and</w:t>
            </w:r>
            <w:r w:rsidR="00F92B82">
              <w:rPr>
                <w:iCs/>
                <w:kern w:val="24"/>
              </w:rPr>
              <w:t>]</w:t>
            </w:r>
            <w:r w:rsidRPr="00820D3F">
              <w:rPr>
                <w:iCs/>
                <w:kern w:val="24"/>
              </w:rPr>
              <w:t xml:space="preserve"> </w:t>
            </w:r>
          </w:p>
          <w:p w14:paraId="715892B2" w14:textId="0DF9BD68" w:rsidR="00820D3F" w:rsidRPr="00820D3F" w:rsidRDefault="00820D3F" w:rsidP="002E33CA">
            <w:pPr>
              <w:pStyle w:val="NormalArial"/>
              <w:numPr>
                <w:ilvl w:val="0"/>
                <w:numId w:val="21"/>
              </w:numPr>
              <w:spacing w:before="120" w:after="120"/>
              <w:ind w:left="679" w:hanging="270"/>
              <w:rPr>
                <w:iCs/>
                <w:kern w:val="24"/>
              </w:rPr>
            </w:pPr>
            <w:r w:rsidRPr="00820D3F">
              <w:rPr>
                <w:iCs/>
                <w:kern w:val="24"/>
              </w:rPr>
              <w:t xml:space="preserve">other factors listed in </w:t>
            </w:r>
            <w:r w:rsidR="00577D3B">
              <w:rPr>
                <w:iCs/>
                <w:kern w:val="24"/>
              </w:rPr>
              <w:t>[</w:t>
            </w:r>
            <w:r w:rsidRPr="00820D3F">
              <w:rPr>
                <w:iCs/>
                <w:kern w:val="24"/>
              </w:rPr>
              <w:t>P</w:t>
            </w:r>
            <w:r w:rsidR="00577D3B">
              <w:rPr>
                <w:iCs/>
                <w:kern w:val="24"/>
              </w:rPr>
              <w:t xml:space="preserve">ublic </w:t>
            </w:r>
            <w:r w:rsidRPr="00820D3F">
              <w:rPr>
                <w:iCs/>
                <w:kern w:val="24"/>
              </w:rPr>
              <w:t>U</w:t>
            </w:r>
            <w:r w:rsidR="00577D3B">
              <w:rPr>
                <w:iCs/>
                <w:kern w:val="24"/>
              </w:rPr>
              <w:t xml:space="preserve">tility </w:t>
            </w:r>
            <w:r w:rsidRPr="00820D3F">
              <w:rPr>
                <w:iCs/>
                <w:kern w:val="24"/>
              </w:rPr>
              <w:t>R</w:t>
            </w:r>
            <w:r w:rsidR="00577D3B">
              <w:rPr>
                <w:iCs/>
                <w:kern w:val="24"/>
              </w:rPr>
              <w:t xml:space="preserve">egulatory </w:t>
            </w:r>
            <w:r w:rsidRPr="00820D3F">
              <w:rPr>
                <w:iCs/>
                <w:kern w:val="24"/>
              </w:rPr>
              <w:t>A</w:t>
            </w:r>
            <w:r w:rsidR="00577D3B">
              <w:rPr>
                <w:iCs/>
                <w:kern w:val="24"/>
              </w:rPr>
              <w:t>ct]</w:t>
            </w:r>
            <w:r w:rsidRPr="00820D3F">
              <w:rPr>
                <w:iCs/>
                <w:kern w:val="24"/>
              </w:rPr>
              <w:t xml:space="preserve"> §37.056(c), as appropriate.” </w:t>
            </w:r>
          </w:p>
          <w:p w14:paraId="313E5647" w14:textId="1D266763" w:rsidR="00625E5D" w:rsidRPr="00625E5D" w:rsidRDefault="00BE26FC" w:rsidP="002E33CA">
            <w:pPr>
              <w:pStyle w:val="NormalArial"/>
              <w:spacing w:before="120" w:after="120"/>
              <w:rPr>
                <w:iCs/>
                <w:kern w:val="24"/>
              </w:rPr>
            </w:pPr>
            <w:r>
              <w:rPr>
                <w:iCs/>
                <w:kern w:val="24"/>
              </w:rPr>
              <w:t xml:space="preserve">This NPRR establishes new </w:t>
            </w:r>
            <w:r w:rsidR="00820D3F">
              <w:rPr>
                <w:iCs/>
                <w:kern w:val="24"/>
              </w:rPr>
              <w:t>multi-value planning criteria</w:t>
            </w:r>
            <w:r>
              <w:rPr>
                <w:iCs/>
                <w:kern w:val="24"/>
              </w:rPr>
              <w:t xml:space="preserve"> </w:t>
            </w:r>
            <w:r w:rsidRPr="00BE26FC">
              <w:rPr>
                <w:iCs/>
                <w:kern w:val="24"/>
              </w:rPr>
              <w:t xml:space="preserve">to address the process for determining whether </w:t>
            </w:r>
            <w:r w:rsidR="007D3913">
              <w:rPr>
                <w:iCs/>
                <w:kern w:val="24"/>
              </w:rPr>
              <w:t xml:space="preserve">ERCOT will endorse </w:t>
            </w:r>
            <w:r w:rsidRPr="00BE26FC">
              <w:rPr>
                <w:iCs/>
                <w:kern w:val="24"/>
              </w:rPr>
              <w:t>a</w:t>
            </w:r>
            <w:r w:rsidR="007D3913">
              <w:rPr>
                <w:iCs/>
                <w:kern w:val="24"/>
              </w:rPr>
              <w:t xml:space="preserve"> reliability or economic</w:t>
            </w:r>
            <w:r w:rsidRPr="00BE26FC">
              <w:rPr>
                <w:iCs/>
                <w:kern w:val="24"/>
              </w:rPr>
              <w:t xml:space="preserve"> project that</w:t>
            </w:r>
            <w:r w:rsidR="007D3913">
              <w:rPr>
                <w:iCs/>
                <w:kern w:val="24"/>
              </w:rPr>
              <w:t xml:space="preserve"> addresses a resiliency issue</w:t>
            </w:r>
            <w:r w:rsidRPr="00BE26FC">
              <w:rPr>
                <w:iCs/>
                <w:kern w:val="24"/>
              </w:rPr>
              <w:t>.</w:t>
            </w:r>
          </w:p>
        </w:tc>
      </w:tr>
      <w:tr w:rsidR="008A3320" w14:paraId="3A557916" w14:textId="77777777" w:rsidTr="008A3320">
        <w:trPr>
          <w:trHeight w:val="518"/>
        </w:trPr>
        <w:tc>
          <w:tcPr>
            <w:tcW w:w="2947" w:type="dxa"/>
            <w:gridSpan w:val="2"/>
            <w:shd w:val="clear" w:color="auto" w:fill="FFFFFF"/>
            <w:vAlign w:val="center"/>
          </w:tcPr>
          <w:p w14:paraId="4CF43654" w14:textId="0950ED9F" w:rsidR="008A3320" w:rsidRDefault="008A3320" w:rsidP="00F44236">
            <w:pPr>
              <w:pStyle w:val="Header"/>
            </w:pPr>
            <w:r>
              <w:t>PRS Decision</w:t>
            </w:r>
          </w:p>
        </w:tc>
        <w:tc>
          <w:tcPr>
            <w:tcW w:w="7493" w:type="dxa"/>
            <w:gridSpan w:val="2"/>
            <w:vAlign w:val="center"/>
          </w:tcPr>
          <w:p w14:paraId="4FD50609" w14:textId="562407FC" w:rsidR="008A3320" w:rsidRDefault="008A3320" w:rsidP="002E33CA">
            <w:pPr>
              <w:pStyle w:val="NormalArial"/>
              <w:spacing w:before="120" w:after="120"/>
              <w:rPr>
                <w:iCs/>
                <w:kern w:val="24"/>
              </w:rPr>
            </w:pPr>
            <w:r>
              <w:rPr>
                <w:iCs/>
                <w:kern w:val="24"/>
              </w:rPr>
              <w:t>On 6/11/25, PRS voted unanimously to table NPRR1286 and refer the issue to ROS.  All Market Segments participated in the vote.</w:t>
            </w:r>
          </w:p>
        </w:tc>
      </w:tr>
      <w:tr w:rsidR="008A3320" w14:paraId="1CD977E1" w14:textId="77777777" w:rsidTr="00597872">
        <w:trPr>
          <w:trHeight w:val="518"/>
        </w:trPr>
        <w:tc>
          <w:tcPr>
            <w:tcW w:w="2947" w:type="dxa"/>
            <w:gridSpan w:val="2"/>
            <w:tcBorders>
              <w:bottom w:val="single" w:sz="4" w:space="0" w:color="auto"/>
            </w:tcBorders>
            <w:shd w:val="clear" w:color="auto" w:fill="FFFFFF"/>
            <w:vAlign w:val="center"/>
          </w:tcPr>
          <w:p w14:paraId="272E421C" w14:textId="66BEE38E" w:rsidR="008A3320" w:rsidRDefault="008A3320" w:rsidP="00F44236">
            <w:pPr>
              <w:pStyle w:val="Header"/>
            </w:pPr>
            <w:r>
              <w:t>Summary of PRS Discussion</w:t>
            </w:r>
          </w:p>
        </w:tc>
        <w:tc>
          <w:tcPr>
            <w:tcW w:w="7493" w:type="dxa"/>
            <w:gridSpan w:val="2"/>
            <w:tcBorders>
              <w:bottom w:val="single" w:sz="4" w:space="0" w:color="auto"/>
            </w:tcBorders>
            <w:vAlign w:val="center"/>
          </w:tcPr>
          <w:p w14:paraId="34AAF082" w14:textId="150DFEA8" w:rsidR="008A3320" w:rsidRDefault="008A3320" w:rsidP="00552BC0">
            <w:pPr>
              <w:pStyle w:val="NormalArial"/>
              <w:spacing w:before="120" w:after="120"/>
              <w:rPr>
                <w:iCs/>
                <w:kern w:val="24"/>
              </w:rPr>
            </w:pPr>
            <w:r>
              <w:rPr>
                <w:iCs/>
                <w:kern w:val="24"/>
              </w:rPr>
              <w:t xml:space="preserve">On 6/11/25, </w:t>
            </w:r>
            <w:r w:rsidR="00552BC0">
              <w:rPr>
                <w:iCs/>
                <w:kern w:val="24"/>
              </w:rPr>
              <w:t>ERCOT Staff reviewed NPRR1286.  Participants discussed purposes of resiliency analysis design.  Some participants cautioned against defining resiliency so precisely that it causes restriction.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52BC0" w:rsidRPr="001D0AB6" w14:paraId="0B8AF5D3" w14:textId="77777777" w:rsidTr="000707F9">
        <w:trPr>
          <w:trHeight w:val="432"/>
        </w:trPr>
        <w:tc>
          <w:tcPr>
            <w:tcW w:w="10440" w:type="dxa"/>
            <w:gridSpan w:val="2"/>
            <w:shd w:val="clear" w:color="auto" w:fill="FFFFFF"/>
            <w:vAlign w:val="center"/>
          </w:tcPr>
          <w:p w14:paraId="5553D122" w14:textId="77777777" w:rsidR="00552BC0" w:rsidRPr="001D0AB6" w:rsidRDefault="00552BC0" w:rsidP="000707F9">
            <w:pPr>
              <w:ind w:hanging="2"/>
              <w:jc w:val="center"/>
              <w:rPr>
                <w:rFonts w:ascii="Arial" w:hAnsi="Arial"/>
                <w:b/>
              </w:rPr>
            </w:pPr>
            <w:r w:rsidRPr="001D0AB6">
              <w:rPr>
                <w:rFonts w:ascii="Arial" w:hAnsi="Arial"/>
                <w:b/>
              </w:rPr>
              <w:t>Opinions</w:t>
            </w:r>
          </w:p>
        </w:tc>
      </w:tr>
      <w:tr w:rsidR="00552BC0" w:rsidRPr="001D0AB6" w14:paraId="33AB7CDE" w14:textId="77777777" w:rsidTr="000707F9">
        <w:trPr>
          <w:trHeight w:val="432"/>
        </w:trPr>
        <w:tc>
          <w:tcPr>
            <w:tcW w:w="2880" w:type="dxa"/>
            <w:shd w:val="clear" w:color="auto" w:fill="FFFFFF"/>
            <w:vAlign w:val="center"/>
          </w:tcPr>
          <w:p w14:paraId="6D05456A" w14:textId="77777777" w:rsidR="00552BC0" w:rsidRPr="001D0AB6" w:rsidRDefault="00552BC0" w:rsidP="000707F9">
            <w:pPr>
              <w:tabs>
                <w:tab w:val="center" w:pos="4320"/>
                <w:tab w:val="right" w:pos="8640"/>
              </w:tabs>
              <w:spacing w:before="120" w:after="120"/>
              <w:ind w:hanging="2"/>
              <w:rPr>
                <w:rFonts w:ascii="Arial" w:hAnsi="Arial"/>
                <w:b/>
                <w:bCs/>
              </w:rPr>
            </w:pPr>
            <w:r w:rsidRPr="001D0AB6">
              <w:rPr>
                <w:rFonts w:ascii="Arial" w:hAnsi="Arial"/>
                <w:b/>
                <w:bCs/>
              </w:rPr>
              <w:lastRenderedPageBreak/>
              <w:t>Credit Review</w:t>
            </w:r>
          </w:p>
        </w:tc>
        <w:tc>
          <w:tcPr>
            <w:tcW w:w="7560" w:type="dxa"/>
            <w:vAlign w:val="center"/>
          </w:tcPr>
          <w:p w14:paraId="7E44E253" w14:textId="77777777" w:rsidR="00552BC0" w:rsidRPr="001D0AB6" w:rsidRDefault="00552BC0" w:rsidP="000707F9">
            <w:pPr>
              <w:spacing w:before="120" w:after="120"/>
              <w:ind w:hanging="2"/>
              <w:rPr>
                <w:rFonts w:ascii="Arial" w:hAnsi="Arial"/>
              </w:rPr>
            </w:pPr>
            <w:r w:rsidRPr="001D0AB6">
              <w:rPr>
                <w:rFonts w:ascii="Arial" w:hAnsi="Arial"/>
              </w:rPr>
              <w:t>To be determined</w:t>
            </w:r>
          </w:p>
        </w:tc>
      </w:tr>
      <w:tr w:rsidR="00552BC0" w:rsidRPr="001D0AB6" w14:paraId="463D0CC5" w14:textId="77777777" w:rsidTr="000707F9">
        <w:trPr>
          <w:trHeight w:val="432"/>
        </w:trPr>
        <w:tc>
          <w:tcPr>
            <w:tcW w:w="2880" w:type="dxa"/>
            <w:shd w:val="clear" w:color="auto" w:fill="FFFFFF"/>
            <w:vAlign w:val="center"/>
          </w:tcPr>
          <w:p w14:paraId="54E22E15" w14:textId="77777777" w:rsidR="00552BC0" w:rsidRPr="001D0AB6" w:rsidRDefault="00552BC0" w:rsidP="000707F9">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040EC8E1" w14:textId="77777777" w:rsidR="00552BC0" w:rsidRPr="001D0AB6" w:rsidRDefault="00552BC0" w:rsidP="000707F9">
            <w:pPr>
              <w:spacing w:before="120" w:after="120"/>
              <w:ind w:hanging="2"/>
              <w:rPr>
                <w:rFonts w:ascii="Arial" w:hAnsi="Arial"/>
                <w:b/>
                <w:bCs/>
              </w:rPr>
            </w:pPr>
            <w:r w:rsidRPr="001D0AB6">
              <w:rPr>
                <w:rFonts w:ascii="Arial" w:hAnsi="Arial"/>
              </w:rPr>
              <w:t>To be determined</w:t>
            </w:r>
          </w:p>
        </w:tc>
      </w:tr>
      <w:tr w:rsidR="00552BC0" w:rsidRPr="001D0AB6" w14:paraId="3B13A23D" w14:textId="77777777" w:rsidTr="000707F9">
        <w:trPr>
          <w:trHeight w:val="432"/>
        </w:trPr>
        <w:tc>
          <w:tcPr>
            <w:tcW w:w="2880" w:type="dxa"/>
            <w:shd w:val="clear" w:color="auto" w:fill="FFFFFF"/>
            <w:vAlign w:val="center"/>
          </w:tcPr>
          <w:p w14:paraId="2F1FC1C7" w14:textId="77777777" w:rsidR="00552BC0" w:rsidRPr="001D0AB6" w:rsidRDefault="00552BC0" w:rsidP="000707F9">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059AB75" w14:textId="77777777" w:rsidR="00552BC0" w:rsidRPr="001D0AB6" w:rsidRDefault="00552BC0" w:rsidP="000707F9">
            <w:pPr>
              <w:spacing w:before="120" w:after="120"/>
              <w:ind w:hanging="2"/>
              <w:rPr>
                <w:rFonts w:ascii="Arial" w:hAnsi="Arial"/>
                <w:b/>
                <w:bCs/>
              </w:rPr>
            </w:pPr>
            <w:r w:rsidRPr="001D0AB6">
              <w:rPr>
                <w:rFonts w:ascii="Arial" w:hAnsi="Arial"/>
              </w:rPr>
              <w:t>To be determined</w:t>
            </w:r>
          </w:p>
        </w:tc>
      </w:tr>
      <w:tr w:rsidR="00552BC0" w:rsidRPr="001D0AB6" w14:paraId="7A8DDF43" w14:textId="77777777" w:rsidTr="000707F9">
        <w:trPr>
          <w:trHeight w:val="432"/>
        </w:trPr>
        <w:tc>
          <w:tcPr>
            <w:tcW w:w="2880" w:type="dxa"/>
            <w:shd w:val="clear" w:color="auto" w:fill="FFFFFF"/>
            <w:vAlign w:val="center"/>
          </w:tcPr>
          <w:p w14:paraId="7B43C603" w14:textId="77777777" w:rsidR="00552BC0" w:rsidRPr="001D0AB6" w:rsidRDefault="00552BC0" w:rsidP="000707F9">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21068B5" w14:textId="77777777" w:rsidR="00552BC0" w:rsidRPr="001D0AB6" w:rsidRDefault="00552BC0" w:rsidP="000707F9">
            <w:pPr>
              <w:spacing w:before="120" w:after="120"/>
              <w:ind w:hanging="2"/>
              <w:rPr>
                <w:rFonts w:ascii="Arial" w:hAnsi="Arial"/>
                <w:b/>
                <w:bCs/>
              </w:rPr>
            </w:pPr>
            <w:r w:rsidRPr="001D0AB6">
              <w:rPr>
                <w:rFonts w:ascii="Arial" w:hAnsi="Arial"/>
              </w:rPr>
              <w:t>To be determined</w:t>
            </w:r>
          </w:p>
        </w:tc>
      </w:tr>
    </w:tbl>
    <w:p w14:paraId="14722CC1" w14:textId="77777777" w:rsidR="00552BC0" w:rsidRPr="00D85807" w:rsidRDefault="00552BC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7849A2" w14:paraId="18960E6E" w14:textId="77777777" w:rsidTr="00D176CF">
        <w:trPr>
          <w:cantSplit/>
          <w:trHeight w:val="432"/>
        </w:trPr>
        <w:tc>
          <w:tcPr>
            <w:tcW w:w="2880" w:type="dxa"/>
            <w:shd w:val="clear" w:color="auto" w:fill="FFFFFF"/>
            <w:vAlign w:val="center"/>
          </w:tcPr>
          <w:p w14:paraId="3D988A51" w14:textId="751CBC44" w:rsidR="007849A2" w:rsidRPr="00176375" w:rsidRDefault="007849A2" w:rsidP="007849A2">
            <w:pPr>
              <w:pStyle w:val="Header"/>
              <w:rPr>
                <w:bCs w:val="0"/>
              </w:rPr>
            </w:pPr>
            <w:r w:rsidRPr="00B93CA0">
              <w:rPr>
                <w:bCs w:val="0"/>
              </w:rPr>
              <w:t>Name</w:t>
            </w:r>
          </w:p>
        </w:tc>
        <w:tc>
          <w:tcPr>
            <w:tcW w:w="7560" w:type="dxa"/>
            <w:vAlign w:val="center"/>
          </w:tcPr>
          <w:p w14:paraId="1FFF1A06" w14:textId="4712B31E" w:rsidR="007849A2" w:rsidRDefault="007849A2" w:rsidP="007849A2">
            <w:pPr>
              <w:pStyle w:val="NormalArial"/>
            </w:pPr>
            <w:r>
              <w:t>Ping Yan</w:t>
            </w:r>
          </w:p>
        </w:tc>
      </w:tr>
      <w:tr w:rsidR="007849A2" w14:paraId="7FB64D61" w14:textId="77777777" w:rsidTr="00D176CF">
        <w:trPr>
          <w:cantSplit/>
          <w:trHeight w:val="432"/>
        </w:trPr>
        <w:tc>
          <w:tcPr>
            <w:tcW w:w="2880" w:type="dxa"/>
            <w:shd w:val="clear" w:color="auto" w:fill="FFFFFF"/>
            <w:vAlign w:val="center"/>
          </w:tcPr>
          <w:p w14:paraId="4FB458EB" w14:textId="77777777" w:rsidR="007849A2" w:rsidRPr="00B93CA0" w:rsidRDefault="007849A2" w:rsidP="007849A2">
            <w:pPr>
              <w:pStyle w:val="Header"/>
              <w:rPr>
                <w:bCs w:val="0"/>
              </w:rPr>
            </w:pPr>
            <w:r w:rsidRPr="00B93CA0">
              <w:rPr>
                <w:bCs w:val="0"/>
              </w:rPr>
              <w:t>E-mail Address</w:t>
            </w:r>
          </w:p>
        </w:tc>
        <w:tc>
          <w:tcPr>
            <w:tcW w:w="7560" w:type="dxa"/>
            <w:vAlign w:val="center"/>
          </w:tcPr>
          <w:p w14:paraId="54C409BC" w14:textId="336E5938" w:rsidR="007849A2" w:rsidRDefault="007849A2" w:rsidP="007849A2">
            <w:pPr>
              <w:pStyle w:val="NormalArial"/>
            </w:pPr>
            <w:hyperlink r:id="rId20" w:history="1">
              <w:r w:rsidRPr="00FE0390">
                <w:rPr>
                  <w:rStyle w:val="Hyperlink"/>
                </w:rPr>
                <w:t>Ping.Yan@ercot.com</w:t>
              </w:r>
            </w:hyperlink>
          </w:p>
        </w:tc>
      </w:tr>
      <w:tr w:rsidR="007849A2" w14:paraId="343A715E" w14:textId="77777777" w:rsidTr="00D176CF">
        <w:trPr>
          <w:cantSplit/>
          <w:trHeight w:val="432"/>
        </w:trPr>
        <w:tc>
          <w:tcPr>
            <w:tcW w:w="2880" w:type="dxa"/>
            <w:shd w:val="clear" w:color="auto" w:fill="FFFFFF"/>
            <w:vAlign w:val="center"/>
          </w:tcPr>
          <w:p w14:paraId="0FC38B83" w14:textId="77777777" w:rsidR="007849A2" w:rsidRPr="00B93CA0" w:rsidRDefault="007849A2" w:rsidP="007849A2">
            <w:pPr>
              <w:pStyle w:val="Header"/>
              <w:rPr>
                <w:bCs w:val="0"/>
              </w:rPr>
            </w:pPr>
            <w:r w:rsidRPr="00B93CA0">
              <w:rPr>
                <w:bCs w:val="0"/>
              </w:rPr>
              <w:t>Company</w:t>
            </w:r>
          </w:p>
        </w:tc>
        <w:tc>
          <w:tcPr>
            <w:tcW w:w="7560" w:type="dxa"/>
            <w:vAlign w:val="center"/>
          </w:tcPr>
          <w:p w14:paraId="5BCBCB13" w14:textId="2B619296" w:rsidR="007849A2" w:rsidRDefault="007849A2" w:rsidP="007849A2">
            <w:pPr>
              <w:pStyle w:val="NormalArial"/>
            </w:pPr>
            <w:r>
              <w:t>ERCOT</w:t>
            </w:r>
          </w:p>
        </w:tc>
      </w:tr>
      <w:tr w:rsidR="007849A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849A2" w:rsidRPr="00B93CA0" w:rsidRDefault="007849A2" w:rsidP="007849A2">
            <w:pPr>
              <w:pStyle w:val="Header"/>
              <w:rPr>
                <w:bCs w:val="0"/>
              </w:rPr>
            </w:pPr>
            <w:r w:rsidRPr="00B93CA0">
              <w:rPr>
                <w:bCs w:val="0"/>
              </w:rPr>
              <w:t>Phone Number</w:t>
            </w:r>
          </w:p>
        </w:tc>
        <w:tc>
          <w:tcPr>
            <w:tcW w:w="7560" w:type="dxa"/>
            <w:tcBorders>
              <w:bottom w:val="single" w:sz="4" w:space="0" w:color="auto"/>
            </w:tcBorders>
            <w:vAlign w:val="center"/>
          </w:tcPr>
          <w:p w14:paraId="69130F99" w14:textId="594144C8" w:rsidR="007849A2" w:rsidRDefault="007849A2" w:rsidP="007849A2">
            <w:pPr>
              <w:pStyle w:val="NormalArial"/>
            </w:pPr>
            <w:r>
              <w:t>512-248-4153</w:t>
            </w:r>
          </w:p>
        </w:tc>
      </w:tr>
      <w:tr w:rsidR="007849A2" w14:paraId="5A40C307" w14:textId="77777777" w:rsidTr="00D176CF">
        <w:trPr>
          <w:cantSplit/>
          <w:trHeight w:val="432"/>
        </w:trPr>
        <w:tc>
          <w:tcPr>
            <w:tcW w:w="2880" w:type="dxa"/>
            <w:shd w:val="clear" w:color="auto" w:fill="FFFFFF"/>
            <w:vAlign w:val="center"/>
          </w:tcPr>
          <w:p w14:paraId="0D6A67F9" w14:textId="77777777" w:rsidR="007849A2" w:rsidRPr="00B93CA0" w:rsidRDefault="007849A2" w:rsidP="007849A2">
            <w:pPr>
              <w:pStyle w:val="Header"/>
              <w:rPr>
                <w:bCs w:val="0"/>
              </w:rPr>
            </w:pPr>
            <w:r>
              <w:rPr>
                <w:bCs w:val="0"/>
              </w:rPr>
              <w:t>Cell</w:t>
            </w:r>
            <w:r w:rsidRPr="00B93CA0">
              <w:rPr>
                <w:bCs w:val="0"/>
              </w:rPr>
              <w:t xml:space="preserve"> Number</w:t>
            </w:r>
          </w:p>
        </w:tc>
        <w:tc>
          <w:tcPr>
            <w:tcW w:w="7560" w:type="dxa"/>
            <w:vAlign w:val="center"/>
          </w:tcPr>
          <w:p w14:paraId="46237B5F" w14:textId="77777777" w:rsidR="007849A2" w:rsidRDefault="007849A2" w:rsidP="007849A2">
            <w:pPr>
              <w:pStyle w:val="NormalArial"/>
            </w:pPr>
          </w:p>
        </w:tc>
      </w:tr>
      <w:tr w:rsidR="007849A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849A2" w:rsidRPr="00B93CA0" w:rsidRDefault="007849A2" w:rsidP="007849A2">
            <w:pPr>
              <w:pStyle w:val="Header"/>
              <w:rPr>
                <w:bCs w:val="0"/>
              </w:rPr>
            </w:pPr>
            <w:r>
              <w:rPr>
                <w:bCs w:val="0"/>
              </w:rPr>
              <w:t>Market Segment</w:t>
            </w:r>
          </w:p>
        </w:tc>
        <w:tc>
          <w:tcPr>
            <w:tcW w:w="7560" w:type="dxa"/>
            <w:tcBorders>
              <w:bottom w:val="single" w:sz="4" w:space="0" w:color="auto"/>
            </w:tcBorders>
            <w:vAlign w:val="center"/>
          </w:tcPr>
          <w:p w14:paraId="2A021FEE" w14:textId="37F880A7" w:rsidR="007849A2" w:rsidRDefault="007849A2" w:rsidP="007849A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30793B" w:rsidRPr="00D56D61" w14:paraId="10A3A547" w14:textId="77777777" w:rsidTr="00D176CF">
        <w:trPr>
          <w:cantSplit/>
          <w:trHeight w:val="432"/>
        </w:trPr>
        <w:tc>
          <w:tcPr>
            <w:tcW w:w="2880" w:type="dxa"/>
            <w:vAlign w:val="center"/>
          </w:tcPr>
          <w:p w14:paraId="7884BA3B" w14:textId="77777777" w:rsidR="0030793B" w:rsidRPr="007C199B" w:rsidRDefault="0030793B" w:rsidP="0030793B">
            <w:pPr>
              <w:pStyle w:val="NormalArial"/>
              <w:rPr>
                <w:b/>
              </w:rPr>
            </w:pPr>
            <w:r w:rsidRPr="007C199B">
              <w:rPr>
                <w:b/>
              </w:rPr>
              <w:t>Name</w:t>
            </w:r>
          </w:p>
        </w:tc>
        <w:tc>
          <w:tcPr>
            <w:tcW w:w="7560" w:type="dxa"/>
            <w:vAlign w:val="center"/>
          </w:tcPr>
          <w:p w14:paraId="16E95662" w14:textId="2A415DBE" w:rsidR="0030793B" w:rsidRPr="00D56D61" w:rsidRDefault="0030793B" w:rsidP="0030793B">
            <w:pPr>
              <w:pStyle w:val="NormalArial"/>
            </w:pPr>
            <w:r>
              <w:rPr>
                <w:rFonts w:cs="Arial"/>
              </w:rPr>
              <w:t>Jordan Troublefield</w:t>
            </w:r>
          </w:p>
        </w:tc>
      </w:tr>
      <w:tr w:rsidR="0030793B" w:rsidRPr="00D56D61" w14:paraId="6B648C6B" w14:textId="77777777" w:rsidTr="00D176CF">
        <w:trPr>
          <w:cantSplit/>
          <w:trHeight w:val="432"/>
        </w:trPr>
        <w:tc>
          <w:tcPr>
            <w:tcW w:w="2880" w:type="dxa"/>
            <w:vAlign w:val="center"/>
          </w:tcPr>
          <w:p w14:paraId="710846B1" w14:textId="77777777" w:rsidR="0030793B" w:rsidRPr="007C199B" w:rsidRDefault="0030793B" w:rsidP="0030793B">
            <w:pPr>
              <w:pStyle w:val="NormalArial"/>
              <w:rPr>
                <w:b/>
              </w:rPr>
            </w:pPr>
            <w:r w:rsidRPr="007C199B">
              <w:rPr>
                <w:b/>
              </w:rPr>
              <w:t>E-Mail Address</w:t>
            </w:r>
          </w:p>
        </w:tc>
        <w:tc>
          <w:tcPr>
            <w:tcW w:w="7560" w:type="dxa"/>
            <w:vAlign w:val="center"/>
          </w:tcPr>
          <w:p w14:paraId="658CF374" w14:textId="28B61C9D" w:rsidR="0030793B" w:rsidRPr="00D56D61" w:rsidRDefault="0030793B" w:rsidP="0030793B">
            <w:pPr>
              <w:pStyle w:val="NormalArial"/>
            </w:pPr>
            <w:hyperlink r:id="rId21" w:history="1">
              <w:r w:rsidRPr="004777CA">
                <w:rPr>
                  <w:rStyle w:val="Hyperlink"/>
                </w:rPr>
                <w:t>Jordan.Troublefield@ercot.com</w:t>
              </w:r>
            </w:hyperlink>
            <w:r>
              <w:t xml:space="preserve"> </w:t>
            </w:r>
          </w:p>
        </w:tc>
      </w:tr>
      <w:tr w:rsidR="0030793B" w:rsidRPr="005370B5" w14:paraId="4DE85C0D" w14:textId="77777777" w:rsidTr="00D176CF">
        <w:trPr>
          <w:cantSplit/>
          <w:trHeight w:val="432"/>
        </w:trPr>
        <w:tc>
          <w:tcPr>
            <w:tcW w:w="2880" w:type="dxa"/>
            <w:vAlign w:val="center"/>
          </w:tcPr>
          <w:p w14:paraId="0B6BD890" w14:textId="77777777" w:rsidR="0030793B" w:rsidRPr="007C199B" w:rsidRDefault="0030793B" w:rsidP="0030793B">
            <w:pPr>
              <w:pStyle w:val="NormalArial"/>
              <w:rPr>
                <w:b/>
              </w:rPr>
            </w:pPr>
            <w:r w:rsidRPr="007C199B">
              <w:rPr>
                <w:b/>
              </w:rPr>
              <w:t>Phone Number</w:t>
            </w:r>
          </w:p>
        </w:tc>
        <w:tc>
          <w:tcPr>
            <w:tcW w:w="7560" w:type="dxa"/>
            <w:vAlign w:val="center"/>
          </w:tcPr>
          <w:p w14:paraId="435FD12C" w14:textId="6D747DA9" w:rsidR="0030793B" w:rsidRDefault="0030793B" w:rsidP="0030793B">
            <w:pPr>
              <w:pStyle w:val="NormalArial"/>
            </w:pPr>
            <w:r>
              <w:rPr>
                <w:rFonts w:cs="Arial"/>
              </w:rP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52BC0" w:rsidRPr="001D0AB6" w14:paraId="07977277" w14:textId="77777777" w:rsidTr="000707F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A08EEB" w14:textId="77777777" w:rsidR="00552BC0" w:rsidRPr="001D0AB6" w:rsidRDefault="00552BC0" w:rsidP="000707F9">
            <w:pPr>
              <w:ind w:hanging="2"/>
              <w:jc w:val="center"/>
              <w:rPr>
                <w:rFonts w:ascii="Arial" w:hAnsi="Arial"/>
                <w:b/>
              </w:rPr>
            </w:pPr>
            <w:r w:rsidRPr="001D0AB6">
              <w:rPr>
                <w:rFonts w:ascii="Arial" w:hAnsi="Arial"/>
                <w:b/>
              </w:rPr>
              <w:t>Comments Received</w:t>
            </w:r>
          </w:p>
        </w:tc>
      </w:tr>
      <w:tr w:rsidR="00552BC0" w:rsidRPr="001D0AB6" w14:paraId="40245D18" w14:textId="77777777" w:rsidTr="000707F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0EEF56" w14:textId="77777777" w:rsidR="00552BC0" w:rsidRPr="001D0AB6" w:rsidRDefault="00552BC0" w:rsidP="000707F9">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0008CBF" w14:textId="77777777" w:rsidR="00552BC0" w:rsidRPr="001D0AB6" w:rsidRDefault="00552BC0" w:rsidP="000707F9">
            <w:pPr>
              <w:ind w:hanging="2"/>
              <w:rPr>
                <w:rFonts w:ascii="Arial" w:hAnsi="Arial"/>
                <w:b/>
              </w:rPr>
            </w:pPr>
            <w:r w:rsidRPr="001D0AB6">
              <w:rPr>
                <w:rFonts w:ascii="Arial" w:hAnsi="Arial"/>
                <w:b/>
              </w:rPr>
              <w:t>Comment Summary</w:t>
            </w:r>
          </w:p>
        </w:tc>
      </w:tr>
      <w:tr w:rsidR="00552BC0" w:rsidRPr="001D0AB6" w14:paraId="4A931B06" w14:textId="77777777" w:rsidTr="000707F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14362A" w14:textId="77777777" w:rsidR="00552BC0" w:rsidRPr="001D0AB6" w:rsidRDefault="00552BC0" w:rsidP="000707F9">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86EB7EE" w14:textId="77777777" w:rsidR="00552BC0" w:rsidRPr="001D0AB6" w:rsidRDefault="00552BC0" w:rsidP="000707F9">
            <w:pPr>
              <w:spacing w:before="120" w:after="120"/>
              <w:rPr>
                <w:rFonts w:ascii="Arial" w:hAnsi="Arial"/>
              </w:rPr>
            </w:pPr>
          </w:p>
        </w:tc>
      </w:tr>
    </w:tbl>
    <w:p w14:paraId="15221AFF" w14:textId="77777777" w:rsidR="00552BC0" w:rsidRDefault="00552BC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793B" w:rsidRPr="00E04213" w14:paraId="2BBCC6FC" w14:textId="77777777" w:rsidTr="00512DB2">
        <w:trPr>
          <w:trHeight w:val="350"/>
        </w:trPr>
        <w:tc>
          <w:tcPr>
            <w:tcW w:w="10440" w:type="dxa"/>
            <w:tcBorders>
              <w:bottom w:val="single" w:sz="4" w:space="0" w:color="auto"/>
            </w:tcBorders>
            <w:shd w:val="clear" w:color="auto" w:fill="FFFFFF"/>
            <w:vAlign w:val="center"/>
          </w:tcPr>
          <w:p w14:paraId="36C7D82B" w14:textId="77777777" w:rsidR="0030793B" w:rsidRPr="00E04213" w:rsidRDefault="0030793B" w:rsidP="00512DB2">
            <w:pPr>
              <w:tabs>
                <w:tab w:val="center" w:pos="4320"/>
                <w:tab w:val="right" w:pos="8640"/>
              </w:tabs>
              <w:jc w:val="center"/>
              <w:rPr>
                <w:rFonts w:ascii="Arial" w:hAnsi="Arial" w:cs="Arial"/>
                <w:b/>
                <w:bCs/>
                <w:color w:val="000000"/>
              </w:rPr>
            </w:pPr>
            <w:r w:rsidRPr="00E04213">
              <w:rPr>
                <w:rFonts w:ascii="Arial" w:hAnsi="Arial" w:cs="Arial"/>
                <w:b/>
                <w:bCs/>
                <w:color w:val="000000"/>
              </w:rPr>
              <w:t>Market Rules Notes</w:t>
            </w:r>
          </w:p>
        </w:tc>
      </w:tr>
    </w:tbl>
    <w:p w14:paraId="19256C8D" w14:textId="23A0BC62" w:rsidR="0067141E" w:rsidRPr="0067141E" w:rsidRDefault="0067141E" w:rsidP="0067141E">
      <w:pPr>
        <w:pStyle w:val="NormalArial"/>
        <w:spacing w:before="120" w:after="120"/>
        <w:rPr>
          <w:rFonts w:cs="Arial"/>
          <w:color w:val="000000"/>
        </w:rPr>
      </w:pPr>
      <w:r w:rsidRPr="0067141E">
        <w:rPr>
          <w:rFonts w:cs="Arial"/>
          <w:color w:val="000000"/>
        </w:rPr>
        <w:t>Please note that the following NPRR(s) also propose revisions to the following Section(s):</w:t>
      </w:r>
    </w:p>
    <w:p w14:paraId="4BC22D8C" w14:textId="115F6333" w:rsidR="0067141E" w:rsidRPr="0067141E" w:rsidRDefault="0067141E" w:rsidP="0067141E">
      <w:pPr>
        <w:pStyle w:val="NormalArial"/>
        <w:numPr>
          <w:ilvl w:val="0"/>
          <w:numId w:val="22"/>
        </w:numPr>
        <w:spacing w:before="120"/>
        <w:rPr>
          <w:rFonts w:cs="Arial"/>
          <w:color w:val="000000"/>
        </w:rPr>
      </w:pPr>
      <w:r w:rsidRPr="0067141E">
        <w:rPr>
          <w:rFonts w:cs="Arial"/>
          <w:color w:val="000000"/>
        </w:rPr>
        <w:t>NPRR</w:t>
      </w:r>
      <w:r>
        <w:rPr>
          <w:rFonts w:cs="Arial"/>
          <w:color w:val="000000"/>
        </w:rPr>
        <w:t>1070</w:t>
      </w:r>
      <w:r w:rsidRPr="0067141E">
        <w:rPr>
          <w:rFonts w:cs="Arial"/>
          <w:color w:val="000000"/>
        </w:rPr>
        <w:t>, Planning Criteria for GTC Exit Solutions</w:t>
      </w:r>
    </w:p>
    <w:p w14:paraId="0A544FC6" w14:textId="19C8DB48" w:rsidR="0030793B" w:rsidRPr="0067141E" w:rsidRDefault="0067141E" w:rsidP="0067141E">
      <w:pPr>
        <w:pStyle w:val="NormalArial"/>
        <w:numPr>
          <w:ilvl w:val="1"/>
          <w:numId w:val="22"/>
        </w:numPr>
        <w:spacing w:after="240"/>
        <w:rPr>
          <w:rFonts w:cs="Arial"/>
          <w:color w:val="000000"/>
        </w:rPr>
      </w:pPr>
      <w:r w:rsidRPr="0067141E">
        <w:rPr>
          <w:rFonts w:cs="Arial"/>
          <w:color w:val="000000"/>
        </w:rPr>
        <w:t xml:space="preserve">Section </w:t>
      </w:r>
      <w:r>
        <w:rPr>
          <w:rFonts w:cs="Arial"/>
          <w:color w:val="000000"/>
        </w:rPr>
        <w:t>3.11.2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261F971" w14:textId="77777777" w:rsidR="00DB227C" w:rsidRDefault="00DB227C" w:rsidP="00DB227C">
      <w:pPr>
        <w:pStyle w:val="H3"/>
      </w:pPr>
      <w:bookmarkStart w:id="1" w:name="_Toc114235793"/>
      <w:bookmarkStart w:id="2" w:name="_Toc144691966"/>
      <w:bookmarkStart w:id="3" w:name="_Toc204048576"/>
      <w:bookmarkStart w:id="4" w:name="_Toc400526178"/>
      <w:bookmarkStart w:id="5" w:name="_Toc405534496"/>
      <w:bookmarkStart w:id="6" w:name="_Toc406570509"/>
      <w:bookmarkStart w:id="7" w:name="_Toc410910661"/>
      <w:bookmarkStart w:id="8" w:name="_Toc411841089"/>
      <w:bookmarkStart w:id="9" w:name="_Toc422147051"/>
      <w:bookmarkStart w:id="10" w:name="_Toc433020647"/>
      <w:bookmarkStart w:id="11" w:name="_Toc437262088"/>
      <w:bookmarkStart w:id="12" w:name="_Toc478375265"/>
      <w:bookmarkStart w:id="13" w:name="_Toc189040228"/>
      <w:r>
        <w:lastRenderedPageBreak/>
        <w:t>3.11.2</w:t>
      </w:r>
      <w:r>
        <w:tab/>
        <w:t>Planning Criteria</w:t>
      </w:r>
      <w:bookmarkEnd w:id="1"/>
      <w:bookmarkEnd w:id="2"/>
      <w:bookmarkEnd w:id="3"/>
      <w:bookmarkEnd w:id="4"/>
      <w:bookmarkEnd w:id="5"/>
      <w:bookmarkEnd w:id="6"/>
      <w:bookmarkEnd w:id="7"/>
      <w:bookmarkEnd w:id="8"/>
      <w:bookmarkEnd w:id="9"/>
      <w:bookmarkEnd w:id="10"/>
      <w:bookmarkEnd w:id="11"/>
      <w:bookmarkEnd w:id="12"/>
      <w:bookmarkEnd w:id="13"/>
    </w:p>
    <w:p w14:paraId="13AB3666" w14:textId="569F8A2E" w:rsidR="00DB227C" w:rsidRDefault="00DB227C" w:rsidP="00DB227C">
      <w:pPr>
        <w:pStyle w:val="BodyTextNumbered"/>
      </w:pPr>
      <w:r>
        <w:t>(1)</w:t>
      </w:r>
      <w:r>
        <w:tab/>
        <w:t>ERCOT and Transmission Service Providers (TSPs) shall evaluate the need for transmission system improvements and</w:t>
      </w:r>
      <w:del w:id="14" w:author="ERCOT" w:date="2025-04-14T11:56:00Z">
        <w:r w:rsidDel="00EC7204">
          <w:delText xml:space="preserve"> shall evaluate</w:delText>
        </w:r>
      </w:del>
      <w:r>
        <w:t xml:space="preserve"> the relative value of alternative improvements based on established </w:t>
      </w:r>
      <w:ins w:id="15" w:author="ERCOT" w:date="2025-03-24T14:50:00Z">
        <w:r w:rsidR="000D0E40">
          <w:t>reliability,</w:t>
        </w:r>
      </w:ins>
      <w:ins w:id="16" w:author="ERCOT" w:date="2025-04-14T11:57:00Z">
        <w:r w:rsidR="00EC7204">
          <w:t xml:space="preserve"> </w:t>
        </w:r>
      </w:ins>
      <w:del w:id="17" w:author="ERCOT" w:date="2025-03-24T14:50:00Z">
        <w:r w:rsidDel="000D0E40">
          <w:delText>technical</w:delText>
        </w:r>
      </w:del>
      <w:del w:id="18" w:author="ERCOT" w:date="2025-04-17T10:52:00Z">
        <w:r w:rsidDel="002E33CA">
          <w:delText xml:space="preserve"> </w:delText>
        </w:r>
      </w:del>
      <w:del w:id="19" w:author="ERCOT" w:date="2025-03-24T14:50:00Z">
        <w:r w:rsidDel="000D0E40">
          <w:delText xml:space="preserve">and </w:delText>
        </w:r>
      </w:del>
      <w:r>
        <w:t>economic</w:t>
      </w:r>
      <w:ins w:id="20" w:author="ERCOT" w:date="2025-03-24T14:50:00Z">
        <w:r w:rsidR="000D0E40">
          <w:t>, and multi-value</w:t>
        </w:r>
      </w:ins>
      <w:r>
        <w:t xml:space="preserve"> criteria. </w:t>
      </w:r>
    </w:p>
    <w:p w14:paraId="2A52B26F" w14:textId="32D596E7" w:rsidR="00DB227C" w:rsidRDefault="00DB227C" w:rsidP="00DB227C">
      <w:pPr>
        <w:pStyle w:val="BodyTextNumbered"/>
      </w:pPr>
      <w:r>
        <w:t>(2)</w:t>
      </w:r>
      <w:r>
        <w:tab/>
        <w:t xml:space="preserve">The </w:t>
      </w:r>
      <w:del w:id="21" w:author="ERCOT" w:date="2025-03-24T14:50:00Z">
        <w:r w:rsidDel="000D0E40">
          <w:delText xml:space="preserve">technical </w:delText>
        </w:r>
      </w:del>
      <w:r>
        <w:t xml:space="preserve">reliability criteria are established by the Planning Guide, Operating Guides, and the North American Electric Reliability Corporation (NERC) Reliability Standards.  </w:t>
      </w:r>
      <w:del w:id="22" w:author="ERCOT" w:date="2025-03-24T14:51:00Z">
        <w:r w:rsidDel="000D0E40">
          <w:delText>ERCOT and TSPs shall strongly endeavor to meet these criteria, identify current and future violations thereof and initiate solutions necessary to ensure continual compliance.</w:delText>
        </w:r>
      </w:del>
    </w:p>
    <w:p w14:paraId="41941BD3" w14:textId="4069F78E" w:rsidR="00DB227C" w:rsidRDefault="00DB227C" w:rsidP="00DB227C">
      <w:pPr>
        <w:pStyle w:val="BodyTextNumbered"/>
      </w:pPr>
      <w:r>
        <w:t>(3)</w:t>
      </w:r>
      <w:r>
        <w:tab/>
        <w:t xml:space="preserve">ERCOT shall attempt to meet these reliability criteria as economically as possible and shall actively study the need for economic projects to meet this goal.  </w:t>
      </w:r>
    </w:p>
    <w:p w14:paraId="69FC3CC6" w14:textId="77777777" w:rsidR="00DB227C" w:rsidRPr="00350910" w:rsidRDefault="00DB227C" w:rsidP="00DB227C">
      <w:pPr>
        <w:pStyle w:val="BodyTextNumbered"/>
      </w:pPr>
      <w:r>
        <w:t>(4)</w:t>
      </w:r>
      <w:r>
        <w:tab/>
      </w:r>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r w:rsidRPr="00350910">
        <w:t xml:space="preserve">The current set of financial assumptions upon which the revenue requirement calculations </w:t>
      </w:r>
      <w:r>
        <w:t>for these tests are</w:t>
      </w:r>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r>
        <w:t>economic benefits</w:t>
      </w:r>
      <w:r w:rsidRPr="00350910">
        <w:t xml:space="preserve"> are based on chronological simulation</w:t>
      </w:r>
      <w:r>
        <w:t>s</w:t>
      </w:r>
      <w:r w:rsidRPr="00350910">
        <w:t xml:space="preserve"> of the security-constrained unit commitment and economic dispatch of the generators connected to the ERCOT Transmission Grid to serve the expected ERCOT System Load over the planning horizon</w:t>
      </w:r>
      <w:r>
        <w:t>, comparing simulations with and without the project</w:t>
      </w:r>
      <w:r w:rsidRPr="00350910">
        <w:t>.  Th</w:t>
      </w:r>
      <w:r>
        <w:t>ese</w:t>
      </w:r>
      <w:r w:rsidRPr="00350910">
        <w:t xml:space="preserve"> market simulation</w:t>
      </w:r>
      <w:r>
        <w:t>s</w:t>
      </w:r>
      <w:r w:rsidRPr="00350910">
        <w:t xml:space="preserve"> </w:t>
      </w:r>
      <w:r>
        <w:t>are</w:t>
      </w:r>
      <w:r w:rsidRPr="00350910">
        <w:t xml:space="preserve"> intended to provide a reasonable representation of how the ERCOT System is expected to be operated over the simulated time period.  From a practical standpoint, it is not feasible to perform th</w:t>
      </w:r>
      <w:r>
        <w:t>ese</w:t>
      </w:r>
      <w:r w:rsidRPr="00350910">
        <w:t xml:space="preserve"> simulation</w:t>
      </w:r>
      <w:r>
        <w:t>s</w:t>
      </w:r>
      <w:r w:rsidRPr="00350910">
        <w:t xml:space="preserve"> for the entire 30 to 40</w:t>
      </w:r>
      <w:r>
        <w:t xml:space="preserve"> </w:t>
      </w:r>
      <w:r w:rsidRPr="00350910">
        <w:t xml:space="preserve">year expected life of the project.  Therefore, the </w:t>
      </w:r>
      <w:r>
        <w:t>economic benefits</w:t>
      </w:r>
      <w:r w:rsidRPr="00350910">
        <w:t xml:space="preserve"> are projected over the period for which simulation</w:t>
      </w:r>
      <w:r>
        <w:t>s</w:t>
      </w:r>
      <w:r w:rsidRPr="00350910">
        <w:t xml:space="preserve"> </w:t>
      </w:r>
      <w:r>
        <w:t>are</w:t>
      </w:r>
      <w:r w:rsidRPr="00350910">
        <w:t xml:space="preserve"> feasible</w:t>
      </w:r>
      <w:r>
        <w:t>, which is the planning horizon established in Planning Guide Section 3.1.1.2, Regional Transmission Plan,</w:t>
      </w:r>
      <w:r w:rsidRPr="00350910">
        <w:t xml:space="preserve"> and a qualitative assessment is made of whether the factors driving the </w:t>
      </w:r>
      <w:r>
        <w:t>economic benefits</w:t>
      </w:r>
      <w:r w:rsidRPr="00350910">
        <w:t xml:space="preserve"> due to the project can reasonably be expected to continue.  </w:t>
      </w:r>
    </w:p>
    <w:p w14:paraId="0CB470F1" w14:textId="77777777" w:rsidR="00DB227C" w:rsidRDefault="00DB227C" w:rsidP="00DB227C">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015D8E71" w14:textId="77777777" w:rsidR="00DB227C" w:rsidRDefault="00DB227C" w:rsidP="00DB227C">
      <w:pPr>
        <w:pStyle w:val="BodyTextNumbered"/>
      </w:pPr>
      <w:r>
        <w:lastRenderedPageBreak/>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23"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23"/>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6D103CA2" w14:textId="438739BD" w:rsidR="000D0E40" w:rsidRDefault="000D0E40" w:rsidP="000D0E40">
      <w:pPr>
        <w:pStyle w:val="BodyTextNumbered"/>
        <w:rPr>
          <w:ins w:id="24" w:author="ERCOT" w:date="2025-03-24T14:51:00Z"/>
        </w:rPr>
      </w:pPr>
      <w:ins w:id="25" w:author="ERCOT" w:date="2025-03-24T14:51:00Z">
        <w:r>
          <w:t>(7)</w:t>
        </w:r>
        <w:r>
          <w:tab/>
          <w:t xml:space="preserve">To meet multi-value criteria, a project </w:t>
        </w:r>
      </w:ins>
      <w:ins w:id="26" w:author="ERCOT" w:date="2025-04-15T10:34:00Z">
        <w:r w:rsidR="007678E1" w:rsidRPr="007678E1">
          <w:t xml:space="preserve">submitted as a reliability or economic project </w:t>
        </w:r>
      </w:ins>
      <w:ins w:id="27" w:author="ERCOT" w:date="2025-03-24T14:51:00Z">
        <w:r>
          <w:t>must</w:t>
        </w:r>
      </w:ins>
      <w:ins w:id="28" w:author="ERCOT" w:date="2025-04-17T15:39:00Z">
        <w:r w:rsidR="004E340E">
          <w:t>, both,</w:t>
        </w:r>
      </w:ins>
      <w:ins w:id="29" w:author="ERCOT" w:date="2025-03-24T14:51:00Z">
        <w:r>
          <w:t xml:space="preserve"> </w:t>
        </w:r>
        <w:r w:rsidRPr="00FC0C3E">
          <w:t>address</w:t>
        </w:r>
        <w:r>
          <w:t xml:space="preserve"> </w:t>
        </w:r>
        <w:r w:rsidRPr="00FC0C3E">
          <w:t>a resiliency issue identified</w:t>
        </w:r>
        <w:r>
          <w:t xml:space="preserve"> </w:t>
        </w:r>
        <w:r w:rsidRPr="00FC0C3E">
          <w:t xml:space="preserve">in </w:t>
        </w:r>
      </w:ins>
      <w:ins w:id="30" w:author="ERCOT" w:date="2025-04-16T16:26:00Z">
        <w:r w:rsidR="00516A8B">
          <w:t>a</w:t>
        </w:r>
      </w:ins>
      <w:ins w:id="31" w:author="ERCOT" w:date="2025-03-24T14:51:00Z">
        <w:r w:rsidRPr="00FC0C3E">
          <w:t xml:space="preserve"> </w:t>
        </w:r>
        <w:r>
          <w:t>G</w:t>
        </w:r>
        <w:r w:rsidRPr="00FC0C3E">
          <w:t xml:space="preserve">rid </w:t>
        </w:r>
        <w:r>
          <w:t>R</w:t>
        </w:r>
        <w:r w:rsidRPr="00FC0C3E">
          <w:t xml:space="preserve">eliability and </w:t>
        </w:r>
        <w:r>
          <w:t>R</w:t>
        </w:r>
        <w:r w:rsidRPr="00FC0C3E">
          <w:t xml:space="preserve">esiliency </w:t>
        </w:r>
        <w:r>
          <w:t>A</w:t>
        </w:r>
        <w:r w:rsidRPr="00FC0C3E">
          <w:t xml:space="preserve">ssessment </w:t>
        </w:r>
      </w:ins>
      <w:ins w:id="32" w:author="ERCOT" w:date="2025-04-17T11:14:00Z">
        <w:r w:rsidR="008F4E74">
          <w:t xml:space="preserve">(GRRA) </w:t>
        </w:r>
      </w:ins>
      <w:ins w:id="33" w:author="ERCOT" w:date="2025-03-24T14:51:00Z">
        <w:r w:rsidRPr="00FC0C3E">
          <w:t xml:space="preserve">required </w:t>
        </w:r>
        <w:r>
          <w:t>by Planning Guide Section 3.1.1.6, Grid Reliability and Resiliency Assessment (GRRA)</w:t>
        </w:r>
      </w:ins>
      <w:ins w:id="34" w:author="ERCOT" w:date="2025-04-14T10:37:00Z">
        <w:r w:rsidR="00183309">
          <w:t>,</w:t>
        </w:r>
      </w:ins>
      <w:ins w:id="35" w:author="ERCOT" w:date="2025-03-24T14:51:00Z">
        <w:r>
          <w:t xml:space="preserve"> </w:t>
        </w:r>
      </w:ins>
      <w:ins w:id="36" w:author="ERCOT" w:date="2025-04-14T12:06:00Z">
        <w:r w:rsidR="001C07D4">
          <w:t>and</w:t>
        </w:r>
      </w:ins>
      <w:ins w:id="37" w:author="ERCOT" w:date="2025-03-24T14:51:00Z">
        <w:r>
          <w:t xml:space="preserve"> meet at least one </w:t>
        </w:r>
      </w:ins>
      <w:ins w:id="38" w:author="ERCOT" w:date="2025-04-14T12:07:00Z">
        <w:r w:rsidR="001C07D4">
          <w:t>of the</w:t>
        </w:r>
      </w:ins>
      <w:ins w:id="39" w:author="ERCOT" w:date="2025-03-24T14:51:00Z">
        <w:r>
          <w:t xml:space="preserve"> below </w:t>
        </w:r>
      </w:ins>
      <w:ins w:id="40" w:author="ERCOT" w:date="2025-04-14T12:07:00Z">
        <w:r w:rsidR="001C07D4">
          <w:t xml:space="preserve">criteria, </w:t>
        </w:r>
      </w:ins>
      <w:ins w:id="41" w:author="ERCOT" w:date="2025-03-24T14:51:00Z">
        <w:r>
          <w:t xml:space="preserve">as demonstrated using the </w:t>
        </w:r>
      </w:ins>
      <w:ins w:id="42" w:author="ERCOT" w:date="2025-04-14T10:49:00Z">
        <w:r w:rsidR="00173C85">
          <w:t xml:space="preserve">cases </w:t>
        </w:r>
      </w:ins>
      <w:ins w:id="43" w:author="ERCOT" w:date="2025-04-14T10:50:00Z">
        <w:r w:rsidR="00173C85">
          <w:t>published in</w:t>
        </w:r>
      </w:ins>
      <w:ins w:id="44" w:author="ERCOT" w:date="2025-04-14T10:49:00Z">
        <w:r w:rsidR="00173C85">
          <w:t xml:space="preserve"> the </w:t>
        </w:r>
      </w:ins>
      <w:ins w:id="45" w:author="ERCOT" w:date="2025-03-24T14:51:00Z">
        <w:r>
          <w:t>Regional Transmission Plan</w:t>
        </w:r>
      </w:ins>
      <w:ins w:id="46" w:author="ERCOT" w:date="2025-04-14T10:37:00Z">
        <w:r w:rsidR="00183309">
          <w:t>:</w:t>
        </w:r>
      </w:ins>
      <w:ins w:id="47" w:author="ERCOT" w:date="2025-03-24T14:51:00Z">
        <w:r w:rsidRPr="00FC0C3E">
          <w:t xml:space="preserve"> </w:t>
        </w:r>
      </w:ins>
    </w:p>
    <w:p w14:paraId="22F2F216" w14:textId="535C4D3C" w:rsidR="000D0E40" w:rsidRDefault="000D0E40" w:rsidP="000D0E40">
      <w:pPr>
        <w:pStyle w:val="BodyTextNumbered"/>
        <w:ind w:left="1440"/>
        <w:rPr>
          <w:ins w:id="48" w:author="ERCOT" w:date="2025-04-15T10:51:00Z"/>
        </w:rPr>
      </w:pPr>
      <w:ins w:id="49" w:author="ERCOT" w:date="2025-03-24T14:51:00Z">
        <w:r>
          <w:t>(a)</w:t>
        </w:r>
        <w:r>
          <w:tab/>
          <w:t xml:space="preserve">Prevent thermal loading above 90% of the applicable ratings </w:t>
        </w:r>
      </w:ins>
      <w:ins w:id="50" w:author="ERCOT" w:date="2025-04-14T13:48:00Z">
        <w:r w:rsidR="00DB3E78">
          <w:t>for</w:t>
        </w:r>
      </w:ins>
      <w:ins w:id="51" w:author="ERCOT" w:date="2025-03-24T14:51:00Z">
        <w:r>
          <w:t xml:space="preserve"> planning events </w:t>
        </w:r>
      </w:ins>
      <w:ins w:id="52" w:author="ERCOT" w:date="2025-04-14T10:38:00Z">
        <w:r w:rsidR="00183309">
          <w:t>in which</w:t>
        </w:r>
      </w:ins>
      <w:ins w:id="53" w:author="ERCOT" w:date="2025-03-24T14:51:00Z">
        <w:r>
          <w:t xml:space="preserve"> non-consequential load loss is </w:t>
        </w:r>
      </w:ins>
      <w:ins w:id="54" w:author="ERCOT" w:date="2025-04-14T13:54:00Z">
        <w:r w:rsidR="00DB3E78">
          <w:t>prohibited</w:t>
        </w:r>
      </w:ins>
      <w:ins w:id="55" w:author="ERCOT" w:date="2025-03-24T14:51:00Z">
        <w:r>
          <w:t xml:space="preserve"> as established by the Planning Guide and NERC Reliability Standards</w:t>
        </w:r>
      </w:ins>
      <w:ins w:id="56" w:author="ERCOT" w:date="2025-04-14T10:55:00Z">
        <w:r w:rsidR="004F4F95">
          <w:t>;</w:t>
        </w:r>
      </w:ins>
      <w:ins w:id="57" w:author="ERCOT" w:date="2025-03-24T14:51:00Z">
        <w:r>
          <w:t xml:space="preserve"> </w:t>
        </w:r>
      </w:ins>
    </w:p>
    <w:p w14:paraId="3C7A3D6D" w14:textId="2B5AD503" w:rsidR="00DD7410" w:rsidRDefault="00DD7410" w:rsidP="000D0E40">
      <w:pPr>
        <w:pStyle w:val="BodyTextNumbered"/>
        <w:ind w:left="1440"/>
        <w:rPr>
          <w:ins w:id="58" w:author="ERCOT" w:date="2025-03-24T14:51:00Z"/>
        </w:rPr>
      </w:pPr>
      <w:ins w:id="59" w:author="ERCOT" w:date="2025-04-15T10:51:00Z">
        <w:r>
          <w:t>(b)</w:t>
        </w:r>
        <w:r>
          <w:tab/>
        </w:r>
      </w:ins>
      <w:ins w:id="60" w:author="ERCOT" w:date="2025-04-15T10:53:00Z">
        <w:r w:rsidR="00697015">
          <w:t>Prevent</w:t>
        </w:r>
      </w:ins>
      <w:ins w:id="61" w:author="ERCOT" w:date="2025-04-15T10:52:00Z">
        <w:r>
          <w:t xml:space="preserve"> voltage levels within 0.01 per unit of the applicable limits for planning events in which non-consequential load loss is prohibited as established by the Planning Guide and NERC Reliability Standards;</w:t>
        </w:r>
      </w:ins>
    </w:p>
    <w:p w14:paraId="5D3E0ABC" w14:textId="58D5496B" w:rsidR="000D0E40" w:rsidRDefault="000D0E40" w:rsidP="000D0E40">
      <w:pPr>
        <w:pStyle w:val="BodyTextNumbered"/>
        <w:ind w:left="1440"/>
        <w:rPr>
          <w:ins w:id="62" w:author="ERCOT" w:date="2025-03-24T14:51:00Z"/>
        </w:rPr>
      </w:pPr>
      <w:ins w:id="63" w:author="ERCOT" w:date="2025-03-24T14:51:00Z">
        <w:r>
          <w:t>(c)</w:t>
        </w:r>
        <w:r>
          <w:tab/>
          <w:t>Result in</w:t>
        </w:r>
        <w:r w:rsidRPr="00F0231E">
          <w:t xml:space="preserve"> levelized ERCOT-wide annual production cost savings </w:t>
        </w:r>
        <w:r>
          <w:t>of at least 90% of</w:t>
        </w:r>
        <w:r w:rsidRPr="00F0231E">
          <w:t xml:space="preserve"> </w:t>
        </w:r>
        <w:r w:rsidRPr="007F4105">
          <w:t>the first</w:t>
        </w:r>
        <w:r>
          <w:t>-</w:t>
        </w:r>
        <w:r w:rsidRPr="007F4105">
          <w:t>year annual revenue requirement of the project</w:t>
        </w:r>
      </w:ins>
      <w:ins w:id="64" w:author="ERCOT" w:date="2025-04-14T10:55:00Z">
        <w:r w:rsidR="004F4F95">
          <w:t>; or</w:t>
        </w:r>
      </w:ins>
    </w:p>
    <w:p w14:paraId="302EB8D9" w14:textId="1331EC75" w:rsidR="000D0E40" w:rsidRDefault="000D0E40" w:rsidP="000D0E40">
      <w:pPr>
        <w:pStyle w:val="BodyTextNumbered"/>
        <w:ind w:left="1440"/>
        <w:rPr>
          <w:ins w:id="65" w:author="ERCOT" w:date="2025-03-24T14:51:00Z"/>
        </w:rPr>
      </w:pPr>
      <w:ins w:id="66" w:author="ERCOT" w:date="2025-03-24T14:51:00Z">
        <w:r>
          <w:t>(d)</w:t>
        </w:r>
        <w:r>
          <w:tab/>
          <w:t>Result in levelized system-wide consumer energy cost reduction of at least 90%</w:t>
        </w:r>
        <w:r w:rsidRPr="00A02EFC">
          <w:t xml:space="preserve"> </w:t>
        </w:r>
        <w:r>
          <w:t>of</w:t>
        </w:r>
        <w:r w:rsidRPr="00A02EFC">
          <w:t xml:space="preserve"> </w:t>
        </w:r>
        <w:r>
          <w:t>the average of the first three years’</w:t>
        </w:r>
        <w:r w:rsidRPr="00A02EFC">
          <w:t xml:space="preserve"> annual revenue requirement</w:t>
        </w:r>
        <w:r>
          <w:t xml:space="preserve"> of</w:t>
        </w:r>
        <w:r w:rsidRPr="00A02EFC">
          <w:t xml:space="preserve"> the project</w:t>
        </w:r>
        <w:r>
          <w:t>.</w:t>
        </w:r>
      </w:ins>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14F9863" w:rsidR="00D176CF" w:rsidRDefault="00832772">
    <w:pPr>
      <w:pStyle w:val="Footer"/>
      <w:tabs>
        <w:tab w:val="clear" w:pos="4320"/>
        <w:tab w:val="clear" w:pos="8640"/>
        <w:tab w:val="right" w:pos="9360"/>
      </w:tabs>
      <w:rPr>
        <w:rFonts w:ascii="Arial" w:hAnsi="Arial" w:cs="Arial"/>
        <w:sz w:val="18"/>
      </w:rPr>
    </w:pPr>
    <w:r>
      <w:rPr>
        <w:rFonts w:ascii="Arial" w:hAnsi="Arial" w:cs="Arial"/>
        <w:sz w:val="18"/>
      </w:rPr>
      <w:t>1286</w:t>
    </w:r>
    <w:r w:rsidR="00D176CF">
      <w:rPr>
        <w:rFonts w:ascii="Arial" w:hAnsi="Arial" w:cs="Arial"/>
        <w:sz w:val="18"/>
      </w:rPr>
      <w:t>NPRR</w:t>
    </w:r>
    <w:r w:rsidR="0030793B">
      <w:rPr>
        <w:rFonts w:ascii="Arial" w:hAnsi="Arial" w:cs="Arial"/>
        <w:sz w:val="18"/>
      </w:rPr>
      <w:t>-</w:t>
    </w:r>
    <w:r w:rsidR="00597872">
      <w:rPr>
        <w:rFonts w:ascii="Arial" w:hAnsi="Arial" w:cs="Arial"/>
        <w:sz w:val="18"/>
      </w:rPr>
      <w:t>04 PRS Report</w:t>
    </w:r>
    <w:r w:rsidR="00EE32E5">
      <w:rPr>
        <w:rFonts w:ascii="Arial" w:hAnsi="Arial" w:cs="Arial"/>
        <w:sz w:val="18"/>
      </w:rPr>
      <w:t xml:space="preserve"> </w:t>
    </w:r>
    <w:r w:rsidR="00597872">
      <w:rPr>
        <w:rFonts w:ascii="Arial" w:hAnsi="Arial" w:cs="Arial"/>
        <w:sz w:val="18"/>
      </w:rPr>
      <w:t>061125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6A36BA99" w:rsidR="00D176CF" w:rsidRDefault="0059787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BC9123"/>
    <w:multiLevelType w:val="hybridMultilevel"/>
    <w:tmpl w:val="38C432EA"/>
    <w:lvl w:ilvl="0" w:tplc="FE5EF4B6">
      <w:start w:val="1"/>
      <w:numFmt w:val="upperRoman"/>
      <w:lvlText w:val="(%1)"/>
      <w:lvlJc w:val="righ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3B61FA"/>
    <w:multiLevelType w:val="hybridMultilevel"/>
    <w:tmpl w:val="94982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
  </w:num>
  <w:num w:numId="2" w16cid:durableId="1839425283">
    <w:abstractNumId w:val="12"/>
  </w:num>
  <w:num w:numId="3" w16cid:durableId="971709594">
    <w:abstractNumId w:val="13"/>
  </w:num>
  <w:num w:numId="4" w16cid:durableId="1736123474">
    <w:abstractNumId w:val="2"/>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4"/>
  </w:num>
  <w:num w:numId="15" w16cid:durableId="1265773267">
    <w:abstractNumId w:val="7"/>
  </w:num>
  <w:num w:numId="16" w16cid:durableId="304939696">
    <w:abstractNumId w:val="10"/>
  </w:num>
  <w:num w:numId="17" w16cid:durableId="1837302691">
    <w:abstractNumId w:val="11"/>
  </w:num>
  <w:num w:numId="18" w16cid:durableId="2140175323">
    <w:abstractNumId w:val="5"/>
  </w:num>
  <w:num w:numId="19" w16cid:durableId="731661008">
    <w:abstractNumId w:val="9"/>
  </w:num>
  <w:num w:numId="20" w16cid:durableId="1512917052">
    <w:abstractNumId w:val="3"/>
  </w:num>
  <w:num w:numId="21" w16cid:durableId="1984310947">
    <w:abstractNumId w:val="0"/>
  </w:num>
  <w:num w:numId="22" w16cid:durableId="118293856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Matthew.Arth@ercot.com::3084ffd1-5f64-457b-9505-f9b28f6659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EE5"/>
    <w:rsid w:val="00060A5A"/>
    <w:rsid w:val="00064B44"/>
    <w:rsid w:val="00067FE2"/>
    <w:rsid w:val="00072868"/>
    <w:rsid w:val="0007682E"/>
    <w:rsid w:val="00093BB2"/>
    <w:rsid w:val="000C26F7"/>
    <w:rsid w:val="000D0E40"/>
    <w:rsid w:val="000D1AEB"/>
    <w:rsid w:val="000D3E64"/>
    <w:rsid w:val="000E6526"/>
    <w:rsid w:val="000E75EF"/>
    <w:rsid w:val="000F13C5"/>
    <w:rsid w:val="00105A36"/>
    <w:rsid w:val="001313B4"/>
    <w:rsid w:val="0014546D"/>
    <w:rsid w:val="001500D9"/>
    <w:rsid w:val="00151EB7"/>
    <w:rsid w:val="00156DB7"/>
    <w:rsid w:val="00157228"/>
    <w:rsid w:val="00160C3C"/>
    <w:rsid w:val="00173C85"/>
    <w:rsid w:val="00176375"/>
    <w:rsid w:val="00176CF6"/>
    <w:rsid w:val="0017783C"/>
    <w:rsid w:val="00183309"/>
    <w:rsid w:val="0019314C"/>
    <w:rsid w:val="001C07D4"/>
    <w:rsid w:val="001E13FA"/>
    <w:rsid w:val="001F38F0"/>
    <w:rsid w:val="002052E4"/>
    <w:rsid w:val="00237430"/>
    <w:rsid w:val="0025392D"/>
    <w:rsid w:val="0026307D"/>
    <w:rsid w:val="00271F2A"/>
    <w:rsid w:val="0027262D"/>
    <w:rsid w:val="00276A99"/>
    <w:rsid w:val="00286AD9"/>
    <w:rsid w:val="002966F3"/>
    <w:rsid w:val="002970C0"/>
    <w:rsid w:val="002B69F3"/>
    <w:rsid w:val="002B763A"/>
    <w:rsid w:val="002C285F"/>
    <w:rsid w:val="002D382A"/>
    <w:rsid w:val="002D3CEA"/>
    <w:rsid w:val="002E00D1"/>
    <w:rsid w:val="002E33CA"/>
    <w:rsid w:val="002F1EDD"/>
    <w:rsid w:val="003013F2"/>
    <w:rsid w:val="0030232A"/>
    <w:rsid w:val="003054E3"/>
    <w:rsid w:val="0030694A"/>
    <w:rsid w:val="003069F4"/>
    <w:rsid w:val="0030793B"/>
    <w:rsid w:val="00360920"/>
    <w:rsid w:val="00376230"/>
    <w:rsid w:val="00384709"/>
    <w:rsid w:val="00386C35"/>
    <w:rsid w:val="00387394"/>
    <w:rsid w:val="003978E5"/>
    <w:rsid w:val="003A3D77"/>
    <w:rsid w:val="003B5AED"/>
    <w:rsid w:val="003C6B7B"/>
    <w:rsid w:val="004135BD"/>
    <w:rsid w:val="004302A4"/>
    <w:rsid w:val="004463BA"/>
    <w:rsid w:val="004822D4"/>
    <w:rsid w:val="0049290B"/>
    <w:rsid w:val="004A1704"/>
    <w:rsid w:val="004A4451"/>
    <w:rsid w:val="004D3958"/>
    <w:rsid w:val="004E340E"/>
    <w:rsid w:val="004E37A0"/>
    <w:rsid w:val="004F4F95"/>
    <w:rsid w:val="005008DF"/>
    <w:rsid w:val="00501A51"/>
    <w:rsid w:val="005045D0"/>
    <w:rsid w:val="00516A8B"/>
    <w:rsid w:val="00534C6C"/>
    <w:rsid w:val="00552BC0"/>
    <w:rsid w:val="00555554"/>
    <w:rsid w:val="00577D3B"/>
    <w:rsid w:val="005841C0"/>
    <w:rsid w:val="0059260F"/>
    <w:rsid w:val="00597872"/>
    <w:rsid w:val="005D135E"/>
    <w:rsid w:val="005E0C9D"/>
    <w:rsid w:val="005E5074"/>
    <w:rsid w:val="00610ED2"/>
    <w:rsid w:val="00612E4F"/>
    <w:rsid w:val="00613501"/>
    <w:rsid w:val="00615D5E"/>
    <w:rsid w:val="00622E99"/>
    <w:rsid w:val="00625214"/>
    <w:rsid w:val="00625E5D"/>
    <w:rsid w:val="00657C61"/>
    <w:rsid w:val="0066370F"/>
    <w:rsid w:val="0067141E"/>
    <w:rsid w:val="006910BF"/>
    <w:rsid w:val="00697015"/>
    <w:rsid w:val="006A0784"/>
    <w:rsid w:val="006A697B"/>
    <w:rsid w:val="006B243A"/>
    <w:rsid w:val="006B4DDE"/>
    <w:rsid w:val="006E4597"/>
    <w:rsid w:val="00743968"/>
    <w:rsid w:val="00760CBD"/>
    <w:rsid w:val="007678E1"/>
    <w:rsid w:val="00781879"/>
    <w:rsid w:val="007849A2"/>
    <w:rsid w:val="00785415"/>
    <w:rsid w:val="00786294"/>
    <w:rsid w:val="00786CB5"/>
    <w:rsid w:val="00791CB9"/>
    <w:rsid w:val="00793130"/>
    <w:rsid w:val="00797DEE"/>
    <w:rsid w:val="007A1BE1"/>
    <w:rsid w:val="007B3233"/>
    <w:rsid w:val="007B5A42"/>
    <w:rsid w:val="007C199B"/>
    <w:rsid w:val="007D3073"/>
    <w:rsid w:val="007D3913"/>
    <w:rsid w:val="007D64B9"/>
    <w:rsid w:val="007D72D4"/>
    <w:rsid w:val="007E0452"/>
    <w:rsid w:val="007F2FD5"/>
    <w:rsid w:val="008070C0"/>
    <w:rsid w:val="00811C12"/>
    <w:rsid w:val="00820D3F"/>
    <w:rsid w:val="00832772"/>
    <w:rsid w:val="00845778"/>
    <w:rsid w:val="0088519F"/>
    <w:rsid w:val="00887E28"/>
    <w:rsid w:val="00890AB0"/>
    <w:rsid w:val="008A3320"/>
    <w:rsid w:val="008C603E"/>
    <w:rsid w:val="008D5C3A"/>
    <w:rsid w:val="008E2870"/>
    <w:rsid w:val="008E6DA2"/>
    <w:rsid w:val="008F4E74"/>
    <w:rsid w:val="008F6DD5"/>
    <w:rsid w:val="00901F98"/>
    <w:rsid w:val="00907B1E"/>
    <w:rsid w:val="00934BA0"/>
    <w:rsid w:val="00943AFD"/>
    <w:rsid w:val="00946778"/>
    <w:rsid w:val="00963A51"/>
    <w:rsid w:val="00976D4B"/>
    <w:rsid w:val="009823D9"/>
    <w:rsid w:val="00983B6E"/>
    <w:rsid w:val="009936F8"/>
    <w:rsid w:val="009A3772"/>
    <w:rsid w:val="009D17F0"/>
    <w:rsid w:val="009E0541"/>
    <w:rsid w:val="009E7EF2"/>
    <w:rsid w:val="00A0629F"/>
    <w:rsid w:val="00A24304"/>
    <w:rsid w:val="00A26CEE"/>
    <w:rsid w:val="00A42796"/>
    <w:rsid w:val="00A5311D"/>
    <w:rsid w:val="00A947E9"/>
    <w:rsid w:val="00AC5FD5"/>
    <w:rsid w:val="00AD3B58"/>
    <w:rsid w:val="00AE040C"/>
    <w:rsid w:val="00AF56C6"/>
    <w:rsid w:val="00AF7CB2"/>
    <w:rsid w:val="00B032E8"/>
    <w:rsid w:val="00B57F96"/>
    <w:rsid w:val="00B67892"/>
    <w:rsid w:val="00BA0A30"/>
    <w:rsid w:val="00BA4D33"/>
    <w:rsid w:val="00BC23E0"/>
    <w:rsid w:val="00BC2D06"/>
    <w:rsid w:val="00BE26FC"/>
    <w:rsid w:val="00C46A6B"/>
    <w:rsid w:val="00C744EB"/>
    <w:rsid w:val="00C821DB"/>
    <w:rsid w:val="00C90702"/>
    <w:rsid w:val="00C917FF"/>
    <w:rsid w:val="00C92B21"/>
    <w:rsid w:val="00C9766A"/>
    <w:rsid w:val="00CB5A5C"/>
    <w:rsid w:val="00CC4F39"/>
    <w:rsid w:val="00CD0676"/>
    <w:rsid w:val="00CD544C"/>
    <w:rsid w:val="00CF2FD6"/>
    <w:rsid w:val="00CF4256"/>
    <w:rsid w:val="00D01B51"/>
    <w:rsid w:val="00D04FE8"/>
    <w:rsid w:val="00D176CF"/>
    <w:rsid w:val="00D17AD5"/>
    <w:rsid w:val="00D271E3"/>
    <w:rsid w:val="00D47A80"/>
    <w:rsid w:val="00D84FA4"/>
    <w:rsid w:val="00D85807"/>
    <w:rsid w:val="00D87349"/>
    <w:rsid w:val="00D91EE9"/>
    <w:rsid w:val="00D9627A"/>
    <w:rsid w:val="00D97220"/>
    <w:rsid w:val="00DB227C"/>
    <w:rsid w:val="00DB3E78"/>
    <w:rsid w:val="00DD7410"/>
    <w:rsid w:val="00E14D47"/>
    <w:rsid w:val="00E15DD1"/>
    <w:rsid w:val="00E1641C"/>
    <w:rsid w:val="00E26708"/>
    <w:rsid w:val="00E30B39"/>
    <w:rsid w:val="00E34958"/>
    <w:rsid w:val="00E37AB0"/>
    <w:rsid w:val="00E50619"/>
    <w:rsid w:val="00E71C39"/>
    <w:rsid w:val="00EA56E6"/>
    <w:rsid w:val="00EA694D"/>
    <w:rsid w:val="00EC335F"/>
    <w:rsid w:val="00EC48FB"/>
    <w:rsid w:val="00EC7204"/>
    <w:rsid w:val="00ED3965"/>
    <w:rsid w:val="00ED58AA"/>
    <w:rsid w:val="00EE32E5"/>
    <w:rsid w:val="00EF232A"/>
    <w:rsid w:val="00F05A69"/>
    <w:rsid w:val="00F43FFD"/>
    <w:rsid w:val="00F44236"/>
    <w:rsid w:val="00F52517"/>
    <w:rsid w:val="00F7660E"/>
    <w:rsid w:val="00F92B82"/>
    <w:rsid w:val="00FA3C31"/>
    <w:rsid w:val="00FA57B2"/>
    <w:rsid w:val="00FB509B"/>
    <w:rsid w:val="00FC3D4B"/>
    <w:rsid w:val="00FC6312"/>
    <w:rsid w:val="00FE36E3"/>
    <w:rsid w:val="00FE6B01"/>
    <w:rsid w:val="00FF0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B227C"/>
    <w:rPr>
      <w:iCs/>
      <w:sz w:val="24"/>
    </w:rPr>
  </w:style>
  <w:style w:type="paragraph" w:customStyle="1" w:styleId="BodyTextNumbered">
    <w:name w:val="Body Text Numbered"/>
    <w:basedOn w:val="BodyText"/>
    <w:link w:val="BodyTextNumberedChar1"/>
    <w:rsid w:val="00DB227C"/>
    <w:pPr>
      <w:ind w:left="720" w:hanging="720"/>
    </w:pPr>
    <w:rPr>
      <w:iCs/>
      <w:szCs w:val="20"/>
    </w:rPr>
  </w:style>
  <w:style w:type="character" w:customStyle="1" w:styleId="H3Char">
    <w:name w:val="H3 Char"/>
    <w:link w:val="H3"/>
    <w:rsid w:val="00DB227C"/>
    <w:rPr>
      <w:b/>
      <w:bCs/>
      <w:i/>
      <w:sz w:val="24"/>
    </w:rPr>
  </w:style>
  <w:style w:type="character" w:customStyle="1" w:styleId="CommentTextChar">
    <w:name w:val="Comment Text Char"/>
    <w:link w:val="CommentText"/>
    <w:locked/>
    <w:rsid w:val="000D0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ing.Ya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1426</Words>
  <Characters>9305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2025-06-16T19:16:00Z</dcterms:created>
  <dcterms:modified xsi:type="dcterms:W3CDTF">2025-06-16T19:17:00Z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